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CF55E6" w:rsidRDefault="008F574B" w:rsidP="008F574B">
      <w:pPr>
        <w:pStyle w:val="aa"/>
        <w:widowControl w:val="0"/>
        <w:spacing w:after="160"/>
        <w:ind w:right="-7" w:firstLine="567"/>
        <w:jc w:val="center"/>
        <w:rPr>
          <w:rFonts w:ascii="GHEA Grapalat" w:hAnsi="GHEA Grapalat" w:cs="Sylfaen"/>
          <w:i/>
        </w:rPr>
      </w:pPr>
      <w:r w:rsidRPr="008F574B">
        <w:rPr>
          <w:rFonts w:ascii="GHEA Grapalat" w:hAnsi="GHEA Grapalat"/>
          <w:i/>
          <w:lang w:val="hy-AM"/>
        </w:rPr>
        <w:t xml:space="preserve">      </w:t>
      </w:r>
      <w:r w:rsidRPr="00CF55E6">
        <w:rPr>
          <w:rFonts w:ascii="GHEA Grapalat" w:hAnsi="GHEA Grapalat"/>
          <w:i/>
          <w:lang w:val="hy-AM"/>
        </w:rPr>
        <w:t xml:space="preserve">                                                                                              </w:t>
      </w:r>
      <w:r w:rsidR="00096865" w:rsidRPr="00CF55E6">
        <w:rPr>
          <w:rFonts w:ascii="GHEA Grapalat" w:hAnsi="GHEA Grapalat"/>
          <w:i/>
        </w:rPr>
        <w:t>Типовая форма</w:t>
      </w:r>
    </w:p>
    <w:p w:rsidR="00BA7917" w:rsidRPr="00CF55E6" w:rsidRDefault="008F574B" w:rsidP="008F574B">
      <w:pPr>
        <w:pStyle w:val="aa"/>
        <w:widowControl w:val="0"/>
        <w:spacing w:after="160"/>
        <w:ind w:hanging="90"/>
        <w:jc w:val="center"/>
        <w:rPr>
          <w:rFonts w:ascii="GHEA Grapalat" w:hAnsi="GHEA Grapalat"/>
          <w:b/>
          <w:lang w:val="hy-AM"/>
        </w:rPr>
      </w:pPr>
      <w:r w:rsidRPr="00CF55E6">
        <w:rPr>
          <w:rFonts w:ascii="GHEA Grapalat" w:hAnsi="GHEA Grapalat"/>
          <w:b/>
          <w:lang w:val="hy-AM"/>
        </w:rPr>
        <w:t xml:space="preserve">      </w:t>
      </w:r>
      <w:r w:rsidR="00BA7917" w:rsidRPr="00CF55E6">
        <w:rPr>
          <w:rFonts w:ascii="GHEA Grapalat" w:hAnsi="GHEA Grapalat"/>
          <w:b/>
        </w:rPr>
        <w:t>ОБЪЯВЛЕНИЕ</w:t>
      </w:r>
    </w:p>
    <w:p w:rsidR="00BA7917" w:rsidRPr="00CF55E6" w:rsidRDefault="00BA7917" w:rsidP="008F574B">
      <w:pPr>
        <w:pStyle w:val="aa"/>
        <w:widowControl w:val="0"/>
        <w:spacing w:after="160"/>
        <w:ind w:firstLine="567"/>
        <w:jc w:val="center"/>
        <w:rPr>
          <w:rFonts w:ascii="GHEA Grapalat" w:hAnsi="GHEA Grapalat"/>
          <w:b/>
        </w:rPr>
      </w:pPr>
      <w:r w:rsidRPr="00CF55E6">
        <w:rPr>
          <w:rFonts w:ascii="GHEA Grapalat" w:hAnsi="GHEA Grapalat"/>
          <w:b/>
        </w:rPr>
        <w:t>ПО ЗАПРОСУ ЦЕНЫ</w:t>
      </w:r>
    </w:p>
    <w:p w:rsidR="00BA7917" w:rsidRPr="00CF55E6" w:rsidRDefault="00BA7917" w:rsidP="008F574B">
      <w:pPr>
        <w:pStyle w:val="aa"/>
        <w:widowControl w:val="0"/>
        <w:spacing w:after="160"/>
        <w:ind w:firstLine="567"/>
        <w:jc w:val="center"/>
        <w:rPr>
          <w:rFonts w:ascii="GHEA Grapalat" w:hAnsi="GHEA Grapalat"/>
        </w:rPr>
      </w:pPr>
      <w:r w:rsidRPr="00CF55E6">
        <w:rPr>
          <w:rFonts w:ascii="GHEA Grapalat" w:hAnsi="GHEA Grapalat"/>
        </w:rPr>
        <w:t>Этот текст объявления был одобрен оценочной комиссией</w:t>
      </w:r>
    </w:p>
    <w:p w:rsidR="00BA7917" w:rsidRPr="00CF55E6" w:rsidRDefault="00BA7917" w:rsidP="008F574B">
      <w:pPr>
        <w:pStyle w:val="aa"/>
        <w:widowControl w:val="0"/>
        <w:spacing w:after="160"/>
        <w:ind w:firstLine="567"/>
        <w:jc w:val="center"/>
        <w:rPr>
          <w:rFonts w:ascii="GHEA Grapalat" w:hAnsi="GHEA Grapalat"/>
        </w:rPr>
      </w:pPr>
      <w:r w:rsidRPr="00CF55E6">
        <w:rPr>
          <w:rFonts w:ascii="GHEA Grapalat" w:hAnsi="GHEA Grapalat"/>
        </w:rPr>
        <w:t>Решением "Июль" 2020 "10" "01"</w:t>
      </w:r>
    </w:p>
    <w:p w:rsidR="00BA7917" w:rsidRPr="00CF55E6" w:rsidRDefault="008F574B" w:rsidP="008F574B">
      <w:pPr>
        <w:pStyle w:val="aa"/>
        <w:widowControl w:val="0"/>
        <w:spacing w:after="160"/>
        <w:ind w:firstLine="567"/>
        <w:jc w:val="center"/>
        <w:rPr>
          <w:rFonts w:ascii="GHEA Grapalat" w:hAnsi="GHEA Grapalat"/>
        </w:rPr>
      </w:pPr>
      <w:r w:rsidRPr="00CF55E6">
        <w:rPr>
          <w:rFonts w:ascii="GHEA Grapalat" w:hAnsi="GHEA Grapalat"/>
        </w:rPr>
        <w:t>Код процедуры</w:t>
      </w:r>
      <w:r w:rsidR="00BA7917" w:rsidRPr="00CF55E6">
        <w:rPr>
          <w:rFonts w:ascii="GHEA Grapalat" w:hAnsi="GHEA Grapalat"/>
        </w:rPr>
        <w:t xml:space="preserve"> «КМАХ-ГАШДЗБ-20/04»</w:t>
      </w:r>
    </w:p>
    <w:p w:rsidR="00BA7917" w:rsidRPr="00CF55E6" w:rsidRDefault="008F574B" w:rsidP="008F574B">
      <w:pPr>
        <w:pStyle w:val="aa"/>
        <w:widowControl w:val="0"/>
        <w:spacing w:after="160"/>
        <w:ind w:firstLine="567"/>
        <w:rPr>
          <w:rFonts w:ascii="GHEA Grapalat" w:hAnsi="GHEA Grapalat"/>
        </w:rPr>
      </w:pPr>
      <w:r w:rsidRPr="00CF55E6">
        <w:rPr>
          <w:rFonts w:ascii="GHEA Grapalat" w:hAnsi="GHEA Grapalat"/>
        </w:rPr>
        <w:t>Заказчик</w:t>
      </w:r>
      <w:r w:rsidRPr="00CF55E6">
        <w:rPr>
          <w:rFonts w:ascii="GHEA Grapalat" w:hAnsi="GHEA Grapalat"/>
          <w:lang w:val="hy-AM"/>
        </w:rPr>
        <w:t xml:space="preserve"> </w:t>
      </w:r>
      <w:r w:rsidR="00BA7917" w:rsidRPr="00CF55E6">
        <w:rPr>
          <w:rFonts w:ascii="GHEA Grapalat" w:hAnsi="GHEA Grapalat"/>
        </w:rPr>
        <w:t xml:space="preserve"> Муниципалитет Аргели, расположенный в селе Аргели 11, дом № 3, Котайкская область, РА, объявляет процесс ценообразования, который проводится в один этап.</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В результате этой процедуры отобранному участнику будет предложено подписать договор на выполнение «Запрета ремонтных работ в общинном дошкольном образовательном учреждении» Котайкской области Республики Армения (далее - договор).</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В соответствии со статьей 7 Закона РА о закупках любое лицо, независимо от того, является ли он иностранным физическим лицом, организацией или лицом без гражданства, имеет равное право участвовать в этой процедуре.</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Условия, предъявляемые лицам, не имеющим права на участие в данной процедуре, а также участникам, определяются по приглашению этой процедуры.</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Выбранный участник определяется по количеству участников, подавших заявки, оцененных как удовлетворительные по неценовым условиям, по принципу предпочтения участника, представившего самую низкую ставку.</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 xml:space="preserve">Чтобы получить приглашение на процедуру в бумажном виде, необходимо обратиться к клиенту до 11:00 14-го дня с даты публикации данного объявления. В случае запроса на электронное приглашение, клиент должен предоставить приглашение бесплатно в течение рабочего дня, следующего за днем </w:t>
      </w:r>
      <w:r w:rsidRPr="00CF55E6">
        <w:rPr>
          <w:rFonts w:ascii="Cambria Math" w:hAnsi="Cambria Math" w:cs="Cambria Math"/>
        </w:rPr>
        <w:t>​​</w:t>
      </w:r>
      <w:r w:rsidRPr="00CF55E6">
        <w:rPr>
          <w:rFonts w:ascii="GHEA Grapalat" w:hAnsi="GHEA Grapalat" w:cs="GHEA Grapalat"/>
        </w:rPr>
        <w:t>получения заявки.</w:t>
      </w:r>
    </w:p>
    <w:p w:rsidR="00BA7917" w:rsidRPr="00CF55E6" w:rsidRDefault="00BA7917" w:rsidP="008F574B">
      <w:pPr>
        <w:pStyle w:val="aa"/>
        <w:widowControl w:val="0"/>
        <w:spacing w:after="160"/>
        <w:rPr>
          <w:rFonts w:ascii="GHEA Grapalat" w:hAnsi="GHEA Grapalat"/>
        </w:rPr>
      </w:pPr>
      <w:r w:rsidRPr="00CF55E6">
        <w:rPr>
          <w:rFonts w:ascii="GHEA Grapalat" w:hAnsi="GHEA Grapalat"/>
        </w:rPr>
        <w:t>Не получение приглашения не ограничивает права участника на участие в этой процедуре.</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Заявки на участие в этой процедуре должны быть представлены по адресу: Котайкский марз РА, улица Аргели 11, дом № 3, документальной почтой до 11:00 14-го дня с даты публикации настоящего объявления. Помимо армянских, заявки также можно подавать на английском или русском языке.</w:t>
      </w:r>
    </w:p>
    <w:p w:rsidR="00BA7917" w:rsidRPr="00CF55E6" w:rsidRDefault="00BA7917" w:rsidP="008F574B">
      <w:pPr>
        <w:pStyle w:val="aa"/>
        <w:widowControl w:val="0"/>
        <w:spacing w:after="160"/>
        <w:rPr>
          <w:rFonts w:ascii="GHEA Grapalat" w:hAnsi="GHEA Grapalat"/>
        </w:rPr>
      </w:pPr>
      <w:r w:rsidRPr="00CF55E6">
        <w:rPr>
          <w:rFonts w:ascii="GHEA Grapalat" w:hAnsi="GHEA Grapalat"/>
        </w:rPr>
        <w:t>Тендерные предложения будут вскрыты по адресу: улица Аргели, 11, Котайкская область, РА, дом 3,</w:t>
      </w:r>
    </w:p>
    <w:p w:rsidR="00BA7917" w:rsidRPr="00CF55E6" w:rsidRDefault="00BA7917" w:rsidP="008F574B">
      <w:pPr>
        <w:pStyle w:val="aa"/>
        <w:widowControl w:val="0"/>
        <w:spacing w:after="160"/>
        <w:rPr>
          <w:rFonts w:ascii="GHEA Grapalat" w:hAnsi="GHEA Grapalat"/>
        </w:rPr>
      </w:pPr>
      <w:r w:rsidRPr="00CF55E6">
        <w:rPr>
          <w:rFonts w:ascii="GHEA Grapalat" w:hAnsi="GHEA Grapalat"/>
        </w:rPr>
        <w:t>"2020" «Июль» на «24» в 11:00.</w:t>
      </w:r>
    </w:p>
    <w:p w:rsidR="00BA7917" w:rsidRPr="00CF55E6" w:rsidRDefault="00BA7917" w:rsidP="00CF55E6">
      <w:pPr>
        <w:pStyle w:val="aa"/>
        <w:widowControl w:val="0"/>
        <w:spacing w:after="160"/>
        <w:ind w:firstLine="567"/>
        <w:rPr>
          <w:rFonts w:ascii="GHEA Grapalat" w:hAnsi="GHEA Grapalat"/>
        </w:rPr>
      </w:pPr>
      <w:r w:rsidRPr="00CF55E6">
        <w:rPr>
          <w:rFonts w:ascii="GHEA Grapalat" w:hAnsi="GHEA Grapalat"/>
        </w:rPr>
        <w:t xml:space="preserve">Жалобы на эту процедуру должны быть представлены заявителю по закупкам, c. Ержана, ул. Мелик-Адамян 1 адрес Апелляция проводится в порядке, установленном по приглашению данного тендера. Для подачи жалобы требуется сбор в размере 30 000 (тридцати тысяч) драмов, который должен быть переведен на казначейский счет «900008000482», открытый на имя Министерства финансов Республики Армения.За дополнительной информацией, связанной с этим объявлением, </w:t>
      </w:r>
      <w:r w:rsidRPr="00CF55E6">
        <w:rPr>
          <w:rFonts w:ascii="GHEA Grapalat" w:hAnsi="GHEA Grapalat"/>
        </w:rPr>
        <w:lastRenderedPageBreak/>
        <w:t>обращайтесь к Секретарю Оценочной комиссии К. Багдасаряну по тел. 060-46-01-51.</w:t>
      </w:r>
    </w:p>
    <w:p w:rsidR="00BA7917" w:rsidRPr="00CF55E6" w:rsidRDefault="00BA7917" w:rsidP="008F574B">
      <w:pPr>
        <w:pStyle w:val="aa"/>
        <w:widowControl w:val="0"/>
        <w:spacing w:after="160"/>
        <w:ind w:firstLine="567"/>
        <w:rPr>
          <w:rFonts w:ascii="GHEA Grapalat" w:hAnsi="GHEA Grapalat"/>
        </w:rPr>
      </w:pPr>
      <w:r w:rsidRPr="00CF55E6">
        <w:rPr>
          <w:rFonts w:ascii="GHEA Grapalat" w:hAnsi="GHEA Grapalat"/>
        </w:rPr>
        <w:t>Эл. адрес Электронная почта: baghdasaryan_1978@mail.ru</w:t>
      </w:r>
    </w:p>
    <w:p w:rsidR="00BA7917" w:rsidRDefault="00BA7917" w:rsidP="008F574B">
      <w:pPr>
        <w:pStyle w:val="aa"/>
        <w:widowControl w:val="0"/>
        <w:spacing w:after="160"/>
        <w:ind w:firstLine="567"/>
        <w:rPr>
          <w:rFonts w:ascii="GHEA Grapalat" w:hAnsi="GHEA Grapalat"/>
          <w:lang w:val="hy-AM"/>
        </w:rPr>
      </w:pPr>
      <w:r w:rsidRPr="00CF55E6">
        <w:rPr>
          <w:rFonts w:ascii="GHEA Grapalat" w:hAnsi="GHEA Grapalat"/>
        </w:rPr>
        <w:t>Клиент</w:t>
      </w:r>
      <w:r w:rsidRPr="00BA7917">
        <w:rPr>
          <w:rFonts w:ascii="GHEA Grapalat" w:hAnsi="GHEA Grapalat"/>
        </w:rPr>
        <w:t>: Общественный зал Аргел</w:t>
      </w:r>
    </w:p>
    <w:p w:rsidR="00BA7917" w:rsidRDefault="00BA7917" w:rsidP="008F574B">
      <w:pPr>
        <w:pStyle w:val="aa"/>
        <w:widowControl w:val="0"/>
        <w:spacing w:after="160"/>
        <w:ind w:firstLine="567"/>
        <w:rPr>
          <w:rFonts w:ascii="GHEA Grapalat" w:hAnsi="GHEA Grapalat"/>
          <w:lang w:val="hy-AM"/>
        </w:rPr>
      </w:pP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Одобрено</w:t>
      </w: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 xml:space="preserve">                                         С кодом "KMAH-GHASHDZB-20/04"</w:t>
      </w: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комиссия по оценке котировочного запроса</w:t>
      </w: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 xml:space="preserve"> Решением № 01 от 10 июля 2020 г.</w:t>
      </w:r>
    </w:p>
    <w:p w:rsidR="003F111A" w:rsidRPr="003F111A" w:rsidRDefault="003F111A" w:rsidP="003F111A">
      <w:pPr>
        <w:widowControl w:val="0"/>
        <w:spacing w:after="160"/>
        <w:jc w:val="center"/>
        <w:rPr>
          <w:rFonts w:ascii="GHEA Grapalat" w:hAnsi="GHEA Grapalat"/>
          <w:i/>
        </w:rPr>
      </w:pPr>
    </w:p>
    <w:p w:rsidR="003F111A" w:rsidRPr="004D3661" w:rsidRDefault="003F111A" w:rsidP="003F111A">
      <w:pPr>
        <w:widowControl w:val="0"/>
        <w:spacing w:after="160"/>
        <w:jc w:val="center"/>
        <w:rPr>
          <w:rFonts w:ascii="GHEA Grapalat" w:hAnsi="GHEA Grapalat"/>
          <w:b/>
          <w:i/>
        </w:rPr>
      </w:pPr>
      <w:r w:rsidRPr="004D3661">
        <w:rPr>
          <w:rFonts w:ascii="GHEA Grapalat" w:hAnsi="GHEA Grapalat"/>
          <w:b/>
          <w:i/>
        </w:rPr>
        <w:t>ЗАПРЕЩЕННЫЙ ОБЩИННЫЙ МУНИЦИПАЛИТЕТ</w:t>
      </w:r>
    </w:p>
    <w:p w:rsidR="003F111A" w:rsidRPr="004D3661" w:rsidRDefault="003F111A" w:rsidP="003F111A">
      <w:pPr>
        <w:widowControl w:val="0"/>
        <w:spacing w:after="160"/>
        <w:jc w:val="center"/>
        <w:rPr>
          <w:rFonts w:ascii="GHEA Grapalat" w:hAnsi="GHEA Grapalat"/>
          <w:b/>
          <w:i/>
        </w:rPr>
      </w:pPr>
      <w:r w:rsidRPr="004D3661">
        <w:rPr>
          <w:rFonts w:ascii="GHEA Grapalat" w:hAnsi="GHEA Grapalat"/>
          <w:b/>
          <w:i/>
        </w:rPr>
        <w:t>ПРИГЛАШЕНИЕ:</w:t>
      </w:r>
    </w:p>
    <w:p w:rsidR="003F111A" w:rsidRPr="004D3661" w:rsidRDefault="003F111A" w:rsidP="003F111A">
      <w:pPr>
        <w:widowControl w:val="0"/>
        <w:spacing w:after="160"/>
        <w:jc w:val="center"/>
        <w:rPr>
          <w:rFonts w:ascii="GHEA Grapalat" w:hAnsi="GHEA Grapalat"/>
          <w:b/>
          <w:i/>
        </w:rPr>
      </w:pPr>
    </w:p>
    <w:p w:rsidR="003F111A" w:rsidRPr="004D3661" w:rsidRDefault="003F111A" w:rsidP="003F111A">
      <w:pPr>
        <w:widowControl w:val="0"/>
        <w:spacing w:after="160"/>
        <w:jc w:val="center"/>
        <w:rPr>
          <w:rFonts w:ascii="GHEA Grapalat" w:hAnsi="GHEA Grapalat"/>
          <w:b/>
          <w:i/>
        </w:rPr>
      </w:pPr>
    </w:p>
    <w:p w:rsidR="003F111A" w:rsidRPr="004D3661" w:rsidRDefault="003F111A" w:rsidP="003F111A">
      <w:pPr>
        <w:widowControl w:val="0"/>
        <w:spacing w:after="160"/>
        <w:jc w:val="center"/>
        <w:rPr>
          <w:rFonts w:ascii="GHEA Grapalat" w:hAnsi="GHEA Grapalat"/>
          <w:b/>
          <w:i/>
        </w:rPr>
      </w:pPr>
      <w:r w:rsidRPr="004D3661">
        <w:rPr>
          <w:rFonts w:ascii="GHEA Grapalat" w:hAnsi="GHEA Grapalat"/>
          <w:b/>
          <w:i/>
        </w:rPr>
        <w:t>ДЛЯ ЗАПРЕЩЕННЫХ ОБЩИННЫХ МУНИЦИПАЛИТЕТОВ, ЧТОБЫ ЗАЯВИТЬСЯ</w:t>
      </w:r>
    </w:p>
    <w:p w:rsidR="003F111A" w:rsidRPr="003F111A" w:rsidRDefault="003F111A" w:rsidP="003F111A">
      <w:pPr>
        <w:widowControl w:val="0"/>
        <w:spacing w:after="160"/>
        <w:jc w:val="center"/>
        <w:rPr>
          <w:rFonts w:ascii="GHEA Grapalat" w:hAnsi="GHEA Grapalat"/>
          <w:i/>
        </w:rPr>
      </w:pP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Уважаемый участник, прежде чем подавать заявку, пожалуйста, внимательно изучите это приглашение, так как заявки, не соответствующие приглашению, могут быть отклонены.</w:t>
      </w:r>
    </w:p>
    <w:p w:rsidR="003F111A" w:rsidRPr="003F111A" w:rsidRDefault="003F111A" w:rsidP="003F111A">
      <w:pPr>
        <w:widowControl w:val="0"/>
        <w:spacing w:after="160"/>
        <w:jc w:val="center"/>
        <w:rPr>
          <w:rFonts w:ascii="GHEA Grapalat" w:hAnsi="GHEA Grapalat"/>
          <w:i/>
        </w:rPr>
      </w:pPr>
    </w:p>
    <w:p w:rsidR="003F111A" w:rsidRPr="003F111A" w:rsidRDefault="003F111A" w:rsidP="003F111A">
      <w:pPr>
        <w:widowControl w:val="0"/>
        <w:spacing w:after="160"/>
        <w:jc w:val="center"/>
        <w:rPr>
          <w:rFonts w:ascii="GHEA Grapalat" w:hAnsi="GHEA Grapalat"/>
          <w:i/>
        </w:rPr>
      </w:pP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СОДЕРЖАНИЕ:</w:t>
      </w:r>
    </w:p>
    <w:p w:rsidR="003F111A" w:rsidRPr="003F111A" w:rsidRDefault="003F111A" w:rsidP="003F111A">
      <w:pPr>
        <w:widowControl w:val="0"/>
        <w:spacing w:after="160"/>
        <w:jc w:val="center"/>
        <w:rPr>
          <w:rFonts w:ascii="GHEA Grapalat" w:hAnsi="GHEA Grapalat"/>
          <w:i/>
        </w:rPr>
      </w:pP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ЗАПРЕЩЕННЫЙ ОБЩИННЫЙ МУНИЦИПАЛИТЕТ</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ТРЕБОВАНИЕ ЗАПРОС ЗАПРОШЕНО ДЛЯ "НУЖД"</w:t>
      </w:r>
    </w:p>
    <w:p w:rsidR="003F111A" w:rsidRPr="003F111A" w:rsidRDefault="003F111A" w:rsidP="003F111A">
      <w:pPr>
        <w:widowControl w:val="0"/>
        <w:spacing w:after="160"/>
        <w:jc w:val="center"/>
        <w:rPr>
          <w:rFonts w:ascii="GHEA Grapalat" w:hAnsi="GHEA Grapalat"/>
          <w:i/>
        </w:rPr>
      </w:pPr>
    </w:p>
    <w:p w:rsidR="003F111A" w:rsidRPr="003F111A" w:rsidRDefault="003F111A" w:rsidP="003F111A">
      <w:pPr>
        <w:widowControl w:val="0"/>
        <w:spacing w:after="160"/>
        <w:jc w:val="center"/>
        <w:rPr>
          <w:rFonts w:ascii="GHEA Grapalat" w:hAnsi="GHEA Grapalat"/>
          <w:i/>
        </w:rPr>
      </w:pP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ЧАСТЬ I.</w:t>
      </w:r>
    </w:p>
    <w:p w:rsidR="003F111A" w:rsidRPr="003F111A" w:rsidRDefault="003F111A" w:rsidP="003F111A">
      <w:pPr>
        <w:widowControl w:val="0"/>
        <w:spacing w:after="160"/>
        <w:jc w:val="center"/>
        <w:rPr>
          <w:rFonts w:ascii="GHEA Grapalat" w:hAnsi="GHEA Grapalat"/>
          <w:i/>
        </w:rPr>
      </w:pPr>
    </w:p>
    <w:p w:rsidR="003F111A" w:rsidRPr="003F111A" w:rsidRDefault="003F111A" w:rsidP="004D3661">
      <w:pPr>
        <w:widowControl w:val="0"/>
        <w:spacing w:after="160"/>
        <w:rPr>
          <w:rFonts w:ascii="GHEA Grapalat" w:hAnsi="GHEA Grapalat"/>
          <w:i/>
        </w:rPr>
      </w:pPr>
      <w:r w:rsidRPr="003F111A">
        <w:rPr>
          <w:rFonts w:ascii="GHEA Grapalat" w:hAnsi="GHEA Grapalat"/>
          <w:i/>
        </w:rPr>
        <w:t>1. Описание предмета покупки</w:t>
      </w:r>
    </w:p>
    <w:p w:rsidR="003F111A" w:rsidRPr="003F111A" w:rsidRDefault="003F111A" w:rsidP="004D3661">
      <w:pPr>
        <w:widowControl w:val="0"/>
        <w:spacing w:after="160"/>
        <w:rPr>
          <w:rFonts w:ascii="GHEA Grapalat" w:hAnsi="GHEA Grapalat"/>
          <w:i/>
        </w:rPr>
      </w:pPr>
      <w:r w:rsidRPr="003F111A">
        <w:rPr>
          <w:rFonts w:ascii="GHEA Grapalat" w:hAnsi="GHEA Grapalat"/>
          <w:i/>
        </w:rPr>
        <w:t>2. Требования к праву участия участника procedure порядок их оценки, условия подачи квалификации в случае признания выбранным участником</w:t>
      </w:r>
    </w:p>
    <w:p w:rsidR="003F111A" w:rsidRPr="003F111A" w:rsidRDefault="003F111A" w:rsidP="004D3661">
      <w:pPr>
        <w:widowControl w:val="0"/>
        <w:spacing w:after="160"/>
        <w:rPr>
          <w:rFonts w:ascii="GHEA Grapalat" w:hAnsi="GHEA Grapalat"/>
          <w:i/>
        </w:rPr>
      </w:pPr>
      <w:r w:rsidRPr="003F111A">
        <w:rPr>
          <w:rFonts w:ascii="GHEA Grapalat" w:hAnsi="GHEA Grapalat"/>
          <w:i/>
        </w:rPr>
        <w:lastRenderedPageBreak/>
        <w:t>3. Разъяснение приглашения կարգ Порядок внесения изменений в приглашение</w:t>
      </w:r>
    </w:p>
    <w:p w:rsidR="003F111A" w:rsidRPr="003F111A" w:rsidRDefault="003F111A" w:rsidP="004D3661">
      <w:pPr>
        <w:widowControl w:val="0"/>
        <w:spacing w:after="160"/>
        <w:rPr>
          <w:rFonts w:ascii="GHEA Grapalat" w:hAnsi="GHEA Grapalat"/>
          <w:i/>
        </w:rPr>
      </w:pPr>
      <w:r w:rsidRPr="003F111A">
        <w:rPr>
          <w:rFonts w:ascii="GHEA Grapalat" w:hAnsi="GHEA Grapalat"/>
          <w:i/>
        </w:rPr>
        <w:t>4. Порядок подачи заявки</w:t>
      </w:r>
    </w:p>
    <w:p w:rsidR="003F111A" w:rsidRPr="003F111A" w:rsidRDefault="003F111A" w:rsidP="004D3661">
      <w:pPr>
        <w:widowControl w:val="0"/>
        <w:spacing w:after="160"/>
        <w:rPr>
          <w:rFonts w:ascii="GHEA Grapalat" w:hAnsi="GHEA Grapalat"/>
          <w:i/>
        </w:rPr>
      </w:pPr>
      <w:r w:rsidRPr="003F111A">
        <w:rPr>
          <w:rFonts w:ascii="GHEA Grapalat" w:hAnsi="GHEA Grapalat"/>
          <w:i/>
        </w:rPr>
        <w:t>5. Предложение цены</w:t>
      </w:r>
    </w:p>
    <w:p w:rsidR="003F111A" w:rsidRPr="003F111A" w:rsidRDefault="003F111A" w:rsidP="004D3661">
      <w:pPr>
        <w:widowControl w:val="0"/>
        <w:spacing w:after="160"/>
        <w:rPr>
          <w:rFonts w:ascii="GHEA Grapalat" w:hAnsi="GHEA Grapalat"/>
          <w:i/>
        </w:rPr>
      </w:pPr>
      <w:r w:rsidRPr="003F111A">
        <w:rPr>
          <w:rFonts w:ascii="GHEA Grapalat" w:hAnsi="GHEA Grapalat"/>
          <w:i/>
        </w:rPr>
        <w:t>6. Срок действия заявки, порядок внесения изменений в заявки и отзыва их</w:t>
      </w:r>
    </w:p>
    <w:p w:rsidR="003F111A" w:rsidRPr="003F111A" w:rsidRDefault="003F111A" w:rsidP="004D3661">
      <w:pPr>
        <w:widowControl w:val="0"/>
        <w:spacing w:after="160"/>
        <w:rPr>
          <w:rFonts w:ascii="GHEA Grapalat" w:hAnsi="GHEA Grapalat"/>
          <w:i/>
        </w:rPr>
      </w:pPr>
    </w:p>
    <w:p w:rsidR="003F111A" w:rsidRPr="003F111A" w:rsidRDefault="003F111A" w:rsidP="004D3661">
      <w:pPr>
        <w:widowControl w:val="0"/>
        <w:spacing w:after="160"/>
        <w:rPr>
          <w:rFonts w:ascii="GHEA Grapalat" w:hAnsi="GHEA Grapalat"/>
          <w:i/>
        </w:rPr>
      </w:pPr>
      <w:r w:rsidRPr="003F111A">
        <w:rPr>
          <w:rFonts w:ascii="GHEA Grapalat" w:hAnsi="GHEA Grapalat"/>
          <w:i/>
        </w:rPr>
        <w:t>7. Открытие заявок, оценка результатов, резюме результатов.</w:t>
      </w:r>
    </w:p>
    <w:p w:rsidR="003F111A" w:rsidRPr="003F111A" w:rsidRDefault="003F111A" w:rsidP="004D3661">
      <w:pPr>
        <w:widowControl w:val="0"/>
        <w:spacing w:after="160"/>
        <w:rPr>
          <w:rFonts w:ascii="GHEA Grapalat" w:hAnsi="GHEA Grapalat"/>
          <w:i/>
        </w:rPr>
      </w:pPr>
      <w:r w:rsidRPr="003F111A">
        <w:rPr>
          <w:rFonts w:ascii="GHEA Grapalat" w:hAnsi="GHEA Grapalat"/>
          <w:i/>
        </w:rPr>
        <w:t>8. Подписание договора</w:t>
      </w:r>
    </w:p>
    <w:p w:rsidR="003F111A" w:rsidRPr="003F111A" w:rsidRDefault="003F111A" w:rsidP="004D3661">
      <w:pPr>
        <w:widowControl w:val="0"/>
        <w:spacing w:after="160"/>
        <w:rPr>
          <w:rFonts w:ascii="GHEA Grapalat" w:hAnsi="GHEA Grapalat"/>
          <w:i/>
        </w:rPr>
      </w:pPr>
      <w:r w:rsidRPr="003F111A">
        <w:rPr>
          <w:rFonts w:ascii="GHEA Grapalat" w:hAnsi="GHEA Grapalat"/>
          <w:i/>
        </w:rPr>
        <w:t xml:space="preserve">                   9. Квалификация և обеспеченность контракта</w:t>
      </w:r>
    </w:p>
    <w:p w:rsidR="003F111A" w:rsidRPr="003F111A" w:rsidRDefault="003F111A" w:rsidP="004D3661">
      <w:pPr>
        <w:widowControl w:val="0"/>
        <w:spacing w:after="160"/>
        <w:rPr>
          <w:rFonts w:ascii="GHEA Grapalat" w:hAnsi="GHEA Grapalat"/>
          <w:i/>
        </w:rPr>
      </w:pPr>
      <w:r w:rsidRPr="003F111A">
        <w:rPr>
          <w:rFonts w:ascii="GHEA Grapalat" w:hAnsi="GHEA Grapalat"/>
          <w:i/>
        </w:rPr>
        <w:t>10. Признание процедуры недействительной</w:t>
      </w:r>
    </w:p>
    <w:p w:rsidR="003F111A" w:rsidRPr="003F111A" w:rsidRDefault="003F111A" w:rsidP="004D3661">
      <w:pPr>
        <w:widowControl w:val="0"/>
        <w:spacing w:after="160"/>
        <w:rPr>
          <w:rFonts w:ascii="GHEA Grapalat" w:hAnsi="GHEA Grapalat"/>
          <w:i/>
        </w:rPr>
      </w:pPr>
      <w:r w:rsidRPr="003F111A">
        <w:rPr>
          <w:rFonts w:ascii="GHEA Grapalat" w:hAnsi="GHEA Grapalat"/>
          <w:i/>
        </w:rPr>
        <w:t>11. Процедуры, связанные с процессом закупок և (или) право участника обжаловать решения ը Процедура</w:t>
      </w:r>
    </w:p>
    <w:p w:rsidR="003F111A" w:rsidRPr="003F111A" w:rsidRDefault="003F111A" w:rsidP="003F111A">
      <w:pPr>
        <w:widowControl w:val="0"/>
        <w:spacing w:after="160"/>
        <w:jc w:val="center"/>
        <w:rPr>
          <w:rFonts w:ascii="GHEA Grapalat" w:hAnsi="GHEA Grapalat"/>
          <w:b/>
          <w:i/>
        </w:rPr>
      </w:pPr>
      <w:r w:rsidRPr="003F111A">
        <w:rPr>
          <w:rFonts w:ascii="GHEA Grapalat" w:hAnsi="GHEA Grapalat"/>
          <w:b/>
          <w:i/>
        </w:rPr>
        <w:t>ЧАСТЬ II. ИНСТРУКЦИЯ ПО ПОДГОТОВКЕ ПРЕЗЕНТАЦИОННОГО ЗАПРОСА</w:t>
      </w:r>
    </w:p>
    <w:p w:rsidR="003F111A" w:rsidRPr="003F111A" w:rsidRDefault="003F111A" w:rsidP="003F111A">
      <w:pPr>
        <w:widowControl w:val="0"/>
        <w:spacing w:after="160"/>
        <w:rPr>
          <w:rFonts w:ascii="GHEA Grapalat" w:hAnsi="GHEA Grapalat"/>
          <w:i/>
        </w:rPr>
      </w:pPr>
    </w:p>
    <w:p w:rsidR="003F111A" w:rsidRPr="003F111A" w:rsidRDefault="003F111A" w:rsidP="003F111A">
      <w:pPr>
        <w:widowControl w:val="0"/>
        <w:spacing w:after="160"/>
        <w:rPr>
          <w:rFonts w:ascii="GHEA Grapalat" w:hAnsi="GHEA Grapalat"/>
          <w:i/>
        </w:rPr>
      </w:pPr>
      <w:r w:rsidRPr="003F111A">
        <w:rPr>
          <w:rFonts w:ascii="GHEA Grapalat" w:hAnsi="GHEA Grapalat"/>
          <w:i/>
        </w:rPr>
        <w:t>1. Общие положения</w:t>
      </w:r>
    </w:p>
    <w:p w:rsidR="003F111A" w:rsidRPr="003F111A" w:rsidRDefault="003F111A" w:rsidP="003F111A">
      <w:pPr>
        <w:widowControl w:val="0"/>
        <w:spacing w:after="160"/>
        <w:rPr>
          <w:rFonts w:ascii="GHEA Grapalat" w:hAnsi="GHEA Grapalat"/>
          <w:i/>
        </w:rPr>
      </w:pPr>
      <w:r w:rsidRPr="003F111A">
        <w:rPr>
          <w:rFonts w:ascii="GHEA Grapalat" w:hAnsi="GHEA Grapalat"/>
          <w:i/>
        </w:rPr>
        <w:t>2. Процедура запроса</w:t>
      </w:r>
    </w:p>
    <w:p w:rsidR="003F111A" w:rsidRPr="003F111A" w:rsidRDefault="003F111A" w:rsidP="003F111A">
      <w:pPr>
        <w:widowControl w:val="0"/>
        <w:spacing w:after="160"/>
        <w:rPr>
          <w:rFonts w:ascii="GHEA Grapalat" w:hAnsi="GHEA Grapalat"/>
          <w:i/>
        </w:rPr>
      </w:pPr>
      <w:r w:rsidRPr="003F111A">
        <w:rPr>
          <w:rFonts w:ascii="GHEA Grapalat" w:hAnsi="GHEA Grapalat"/>
          <w:i/>
        </w:rPr>
        <w:t>3. Приложения 1-7</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 xml:space="preserve">          Это приглашение предоставляется в дополнение к запросу о котировке (в дальнейшем именуемому процедурой), проводимому под кодом «KMAH-GHASHDZB-20/04».</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 xml:space="preserve">Это приглашение было составлено в соответствии с Законом РА о закупках, включая Закон РА «О закупках» (далее - Закон), Правительство РА 2017. В соответствии с требованиями процедуры «Организация процесса закупок» (далее именуемой «Процедура»), утвержденной решением N 526-N от 4 мая 2012 г., և направлена </w:t>
      </w:r>
      <w:r w:rsidRPr="003F111A">
        <w:rPr>
          <w:rFonts w:ascii="Cambria Math" w:hAnsi="Cambria Math" w:cs="Cambria Math"/>
          <w:i/>
        </w:rPr>
        <w:t>​​</w:t>
      </w:r>
      <w:r w:rsidRPr="003F111A">
        <w:rPr>
          <w:rFonts w:ascii="GHEA Grapalat" w:hAnsi="GHEA Grapalat" w:cs="GHEA Grapalat"/>
          <w:i/>
        </w:rPr>
        <w:t>на информирование лиц (далее - участников), намеревающихся участвовать в процедуре, объявленной Запретным муниципалитетом. Для определения условий процедуры, предмета закупок, про</w:t>
      </w:r>
      <w:r w:rsidRPr="003F111A">
        <w:rPr>
          <w:rFonts w:ascii="GHEA Grapalat" w:hAnsi="GHEA Grapalat"/>
          <w:i/>
        </w:rPr>
        <w:t>цедуры, которая будет проводиться, чтобы определить контракт, который будет выбран, а также помочь ему / ей в подготовке заявки на процедуру.</w:t>
      </w:r>
    </w:p>
    <w:p w:rsidR="003F111A" w:rsidRPr="003F111A" w:rsidRDefault="003F111A" w:rsidP="004D3661">
      <w:pPr>
        <w:widowControl w:val="0"/>
        <w:spacing w:after="160"/>
        <w:rPr>
          <w:rFonts w:ascii="GHEA Grapalat" w:hAnsi="GHEA Grapalat"/>
          <w:i/>
        </w:rPr>
      </w:pPr>
      <w:r w:rsidRPr="003F111A">
        <w:rPr>
          <w:rFonts w:ascii="GHEA Grapalat" w:hAnsi="GHEA Grapalat"/>
          <w:i/>
        </w:rPr>
        <w:t>Заявки могут быть поданы всеми лицами, независимо от того, являются ли они иностранными лицами, организациями или лицами без гражданства.</w:t>
      </w:r>
    </w:p>
    <w:p w:rsidR="003F111A" w:rsidRPr="003F111A" w:rsidRDefault="003F111A" w:rsidP="004D3661">
      <w:pPr>
        <w:widowControl w:val="0"/>
        <w:spacing w:after="160"/>
        <w:rPr>
          <w:rFonts w:ascii="GHEA Grapalat" w:hAnsi="GHEA Grapalat"/>
          <w:i/>
        </w:rPr>
      </w:pPr>
      <w:r w:rsidRPr="003F111A">
        <w:rPr>
          <w:rFonts w:ascii="GHEA Grapalat" w:hAnsi="GHEA Grapalat"/>
          <w:i/>
        </w:rPr>
        <w:t>Закон Республики Армения распространяется на отношения, связанные с этой процедурой. Споры, связанные с этой процедурой, подлежат рассмотрению в судах Республики Армения.</w:t>
      </w:r>
    </w:p>
    <w:p w:rsidR="003F111A" w:rsidRDefault="003F111A" w:rsidP="004D3661">
      <w:pPr>
        <w:widowControl w:val="0"/>
        <w:spacing w:after="160"/>
        <w:rPr>
          <w:rFonts w:ascii="GHEA Grapalat" w:hAnsi="GHEA Grapalat"/>
          <w:b/>
          <w:lang w:val="hy-AM"/>
        </w:rPr>
      </w:pPr>
      <w:r w:rsidRPr="003F111A">
        <w:rPr>
          <w:rFonts w:ascii="GHEA Grapalat" w:hAnsi="GHEA Grapalat"/>
          <w:i/>
        </w:rPr>
        <w:t>Адрес электронной почты секретаря оценочной комиссии: baghdasaryan_1978@mail.ru</w:t>
      </w:r>
      <w:r w:rsidR="00F63BBB" w:rsidRPr="00090699">
        <w:rPr>
          <w:rFonts w:ascii="GHEA Grapalat" w:hAnsi="GHEA Grapalat"/>
          <w:b/>
        </w:rPr>
        <w:t xml:space="preserve"> </w:t>
      </w:r>
    </w:p>
    <w:p w:rsidR="003F111A" w:rsidRDefault="003F111A" w:rsidP="003F111A">
      <w:pPr>
        <w:widowControl w:val="0"/>
        <w:spacing w:after="160"/>
        <w:jc w:val="center"/>
        <w:rPr>
          <w:rFonts w:ascii="GHEA Grapalat" w:hAnsi="GHEA Grapalat"/>
          <w:b/>
          <w:lang w:val="hy-AM"/>
        </w:rPr>
      </w:pPr>
    </w:p>
    <w:p w:rsidR="004D3661" w:rsidRDefault="004D3661" w:rsidP="003F111A">
      <w:pPr>
        <w:widowControl w:val="0"/>
        <w:spacing w:after="160"/>
        <w:jc w:val="center"/>
        <w:rPr>
          <w:rFonts w:ascii="GHEA Grapalat" w:hAnsi="GHEA Grapalat"/>
          <w:b/>
          <w:lang w:val="hy-AM"/>
        </w:rPr>
      </w:pPr>
    </w:p>
    <w:p w:rsidR="00096865" w:rsidRPr="009044F1" w:rsidRDefault="002B32D6" w:rsidP="003F111A">
      <w:pPr>
        <w:widowControl w:val="0"/>
        <w:spacing w:after="160"/>
        <w:jc w:val="center"/>
        <w:rPr>
          <w:rFonts w:ascii="GHEA Grapalat" w:hAnsi="GHEA Grapalat" w:cs="Sylfaen"/>
          <w:b/>
        </w:rPr>
      </w:pPr>
      <w:r w:rsidRPr="009044F1">
        <w:rPr>
          <w:rFonts w:ascii="GHEA Grapalat" w:hAnsi="GHEA Grapalat"/>
          <w:b/>
        </w:rPr>
        <w:lastRenderedPageBreak/>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83F11" w:rsidRPr="00683F11">
        <w:rPr>
          <w:rFonts w:ascii="GHEA Grapalat" w:hAnsi="GHEA Grapalat"/>
          <w:i w:val="0"/>
          <w:sz w:val="24"/>
          <w:szCs w:val="24"/>
        </w:rPr>
        <w:t>«Запретить обновление общинного дошкольного образовательного учреждения»</w:t>
      </w:r>
      <w:r w:rsidRPr="009044F1">
        <w:rPr>
          <w:rFonts w:ascii="GHEA Grapalat" w:hAnsi="GHEA Grapalat"/>
          <w:i w:val="0"/>
          <w:sz w:val="24"/>
          <w:szCs w:val="24"/>
        </w:rPr>
        <w:t xml:space="preserve"> для нужд "</w:t>
      </w:r>
      <w:r w:rsidR="00683F11" w:rsidRPr="00683F11">
        <w:t xml:space="preserve"> </w:t>
      </w:r>
      <w:r w:rsidR="00683F11" w:rsidRPr="00683F11">
        <w:rPr>
          <w:rFonts w:ascii="GHEA Grapalat" w:hAnsi="GHEA Grapalat"/>
          <w:i w:val="0"/>
          <w:sz w:val="24"/>
          <w:szCs w:val="24"/>
        </w:rPr>
        <w:t xml:space="preserve">Запрещено муниципалитетом </w:t>
      </w:r>
      <w:r w:rsidR="00C101CF">
        <w:rPr>
          <w:rFonts w:ascii="GHEA Grapalat" w:hAnsi="GHEA Grapalat"/>
          <w:i w:val="0"/>
          <w:sz w:val="24"/>
          <w:szCs w:val="24"/>
        </w:rPr>
        <w:t>", которые сгруппированы в лот</w:t>
      </w:r>
      <w:r w:rsidRPr="009044F1">
        <w:rPr>
          <w:rFonts w:ascii="GHEA Grapalat" w:hAnsi="GHEA Grapalat"/>
          <w:i w:val="0"/>
          <w:sz w:val="24"/>
          <w:szCs w:val="24"/>
        </w:rPr>
        <w:t xml:space="preserve"> "</w:t>
      </w:r>
      <w:r w:rsidR="00C101CF">
        <w:rPr>
          <w:rFonts w:ascii="GHEA Grapalat" w:hAnsi="GHEA Grapalat"/>
          <w:i w:val="0"/>
          <w:sz w:val="24"/>
          <w:szCs w:val="24"/>
          <w:lang w:val="hy-AM"/>
        </w:rPr>
        <w:t>1</w:t>
      </w:r>
      <w:r w:rsidRPr="009044F1">
        <w:rPr>
          <w:rFonts w:ascii="GHEA Grapalat" w:hAnsi="GHEA Grapalat"/>
          <w:i w:val="0"/>
          <w:sz w:val="24"/>
          <w:szCs w:val="24"/>
        </w:rPr>
        <w:t>":</w:t>
      </w:r>
    </w:p>
    <w:tbl>
      <w:tblPr>
        <w:tblW w:w="9837" w:type="dxa"/>
        <w:jc w:val="center"/>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3"/>
        <w:gridCol w:w="7704"/>
      </w:tblGrid>
      <w:tr w:rsidR="00096865" w:rsidRPr="009044F1" w:rsidTr="004D3661">
        <w:trPr>
          <w:jc w:val="center"/>
        </w:trPr>
        <w:tc>
          <w:tcPr>
            <w:tcW w:w="2133"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4D3661" w:rsidTr="004D3661">
        <w:trPr>
          <w:trHeight w:val="64"/>
          <w:jc w:val="center"/>
        </w:trPr>
        <w:tc>
          <w:tcPr>
            <w:tcW w:w="2133" w:type="dxa"/>
            <w:vAlign w:val="center"/>
          </w:tcPr>
          <w:p w:rsidR="00096865" w:rsidRPr="004D3661" w:rsidRDefault="00096865" w:rsidP="00B46D58">
            <w:pPr>
              <w:pStyle w:val="23"/>
              <w:widowControl w:val="0"/>
              <w:spacing w:after="120" w:line="240" w:lineRule="auto"/>
              <w:ind w:firstLine="0"/>
              <w:jc w:val="center"/>
              <w:rPr>
                <w:rFonts w:ascii="GHEA Grapalat" w:hAnsi="GHEA Grapalat"/>
                <w:sz w:val="24"/>
                <w:szCs w:val="24"/>
              </w:rPr>
            </w:pPr>
            <w:r w:rsidRPr="004D3661">
              <w:rPr>
                <w:rFonts w:ascii="GHEA Grapalat" w:hAnsi="GHEA Grapalat"/>
                <w:sz w:val="24"/>
                <w:szCs w:val="24"/>
              </w:rPr>
              <w:t>1</w:t>
            </w:r>
          </w:p>
        </w:tc>
        <w:tc>
          <w:tcPr>
            <w:tcW w:w="7704" w:type="dxa"/>
            <w:vAlign w:val="center"/>
          </w:tcPr>
          <w:p w:rsidR="00096865" w:rsidRPr="004D3661" w:rsidRDefault="003F111A" w:rsidP="003F111A">
            <w:pPr>
              <w:pStyle w:val="23"/>
              <w:widowControl w:val="0"/>
              <w:spacing w:after="120" w:line="240" w:lineRule="auto"/>
              <w:ind w:firstLine="0"/>
              <w:rPr>
                <w:rFonts w:ascii="GHEA Grapalat" w:hAnsi="GHEA Grapalat"/>
                <w:b/>
                <w:sz w:val="24"/>
                <w:szCs w:val="24"/>
                <w:vertAlign w:val="subscript"/>
              </w:rPr>
            </w:pPr>
            <w:r w:rsidRPr="004D3661">
              <w:rPr>
                <w:rFonts w:ascii="GHEA Grapalat" w:hAnsi="GHEA Grapalat"/>
                <w:b/>
                <w:sz w:val="24"/>
                <w:szCs w:val="24"/>
                <w:vertAlign w:val="subscript"/>
              </w:rPr>
              <w:t>«Запретить обновление общинного дошкольного образовательного учреждения»</w:t>
            </w:r>
          </w:p>
        </w:tc>
      </w:tr>
    </w:tbl>
    <w:p w:rsidR="003F111A" w:rsidRPr="004D3661" w:rsidRDefault="004409A1" w:rsidP="00B46D58">
      <w:pPr>
        <w:widowControl w:val="0"/>
        <w:spacing w:after="160"/>
        <w:jc w:val="center"/>
        <w:rPr>
          <w:rFonts w:ascii="GHEA Grapalat" w:hAnsi="GHEA Grapalat"/>
          <w:b/>
          <w:color w:val="FF0000"/>
          <w:sz w:val="20"/>
          <w:szCs w:val="20"/>
          <w:lang w:val="hy-AM"/>
        </w:rPr>
      </w:pPr>
      <w:r w:rsidRPr="004D3661">
        <w:rPr>
          <w:rFonts w:ascii="GHEA Grapalat" w:hAnsi="GHEA Grapalat"/>
          <w:b/>
          <w:color w:val="FF0000"/>
          <w:sz w:val="20"/>
          <w:szCs w:val="20"/>
          <w:lang w:val="hy-AM"/>
        </w:rPr>
        <w:t>Этот процесс закупок организован в рамках программ субсидирования, реализуемых Правительством Республики Армения. Ancing Финансирование осуществляется из коммунального и государственного бюджетов в рассрочку, соответственно. Оплата работ производится сначала в размере доли сообщества, затем после того, как документы, подтверждающие обоснование остальных работ, представлены, утверждены и получены финансовые средства, финансируется государственный бюджет.</w:t>
      </w:r>
    </w:p>
    <w:p w:rsidR="003F111A" w:rsidRDefault="003F111A" w:rsidP="00B46D58">
      <w:pPr>
        <w:widowControl w:val="0"/>
        <w:spacing w:after="160"/>
        <w:jc w:val="center"/>
        <w:rPr>
          <w:rFonts w:ascii="GHEA Grapalat" w:hAnsi="GHEA Grapalat"/>
          <w:b/>
          <w:lang w:val="hy-AM"/>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w:t>
      </w:r>
      <w:r w:rsidRPr="009044F1">
        <w:rPr>
          <w:rFonts w:ascii="GHEA Grapalat" w:hAnsi="GHEA Grapalat"/>
        </w:rPr>
        <w:lastRenderedPageBreak/>
        <w:t>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w:t>
      </w:r>
      <w:r w:rsidRPr="009044F1">
        <w:rPr>
          <w:rFonts w:ascii="GHEA Grapalat" w:hAnsi="GHEA Grapalat"/>
          <w:color w:val="000000"/>
        </w:rPr>
        <w:lastRenderedPageBreak/>
        <w:t>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полученной в </w:t>
      </w:r>
      <w:r>
        <w:rPr>
          <w:rFonts w:ascii="GHEA Grapalat" w:hAnsi="GHEA Grapalat"/>
          <w:spacing w:val="-6"/>
          <w:sz w:val="24"/>
          <w:szCs w:val="24"/>
        </w:rPr>
        <w:lastRenderedPageBreak/>
        <w:t>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lastRenderedPageBreak/>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 xml:space="preserve">объявлен отобранным участником, но отказывается от заключения договора либо </w:t>
      </w:r>
      <w:r w:rsidRPr="009044F1">
        <w:rPr>
          <w:rFonts w:ascii="GHEA Grapalat" w:hAnsi="GHEA Grapalat"/>
        </w:rPr>
        <w:lastRenderedPageBreak/>
        <w:t>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w:t>
      </w:r>
      <w:r w:rsidRPr="009044F1">
        <w:rPr>
          <w:rFonts w:ascii="GHEA Grapalat" w:hAnsi="GHEA Grapalat"/>
          <w:sz w:val="24"/>
          <w:szCs w:val="24"/>
        </w:rPr>
        <w:lastRenderedPageBreak/>
        <w:t>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w:t>
      </w:r>
      <w:r w:rsidRPr="00D67FDE">
        <w:rPr>
          <w:rFonts w:ascii="GHEA Grapalat" w:hAnsi="GHEA Grapalat"/>
          <w:sz w:val="24"/>
          <w:szCs w:val="24"/>
        </w:rPr>
        <w:lastRenderedPageBreak/>
        <w:t>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9044F1">
        <w:rPr>
          <w:rFonts w:ascii="GHEA Grapalat" w:hAnsi="GHEA Grapalat"/>
        </w:rPr>
        <w:lastRenderedPageBreak/>
        <w:t>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cs="Sylfaen"/>
        </w:rPr>
        <w:t xml:space="preserve">Обеспечение квалификации в виде банковской гарантии отобранный участник представляет </w:t>
      </w:r>
      <w:r w:rsidRPr="00CE31A0">
        <w:rPr>
          <w:rFonts w:ascii="GHEA Grapalat" w:hAnsi="GHEA Grapalat" w:cs="Sylfaen"/>
        </w:rPr>
        <w:lastRenderedPageBreak/>
        <w:t>согласно приложению 4 или приложению 4.1</w:t>
      </w:r>
      <w:r w:rsidR="00512362" w:rsidRPr="0026462D">
        <w:rPr>
          <w:rFonts w:ascii="GHEA Grapalat" w:hAnsi="GHEA Grapalat" w:cs="Sylfaen"/>
        </w:rPr>
        <w:t>.</w:t>
      </w:r>
      <w:r w:rsidR="00B71FA8">
        <w:rPr>
          <w:rStyle w:val="af6"/>
          <w:rFonts w:ascii="GHEA Grapalat" w:hAnsi="GHEA Grapalat"/>
        </w:rPr>
        <w:footnoteReference w:customMarkFollows="1" w:id="9"/>
        <w:t>12</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59697A"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w:t>
      </w:r>
      <w:r w:rsidRPr="009044F1">
        <w:rPr>
          <w:rFonts w:ascii="GHEA Grapalat" w:hAnsi="GHEA Grapalat"/>
        </w:rPr>
        <w:lastRenderedPageBreak/>
        <w:t>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w:t>
      </w:r>
      <w:r w:rsidRPr="009044F1">
        <w:rPr>
          <w:rFonts w:ascii="GHEA Grapalat" w:hAnsi="GHEA Grapalat"/>
        </w:rPr>
        <w:lastRenderedPageBreak/>
        <w:t>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w:t>
      </w:r>
      <w:r>
        <w:rPr>
          <w:rFonts w:ascii="GHEA Grapalat" w:hAnsi="GHEA Grapalat"/>
        </w:rPr>
        <w:lastRenderedPageBreak/>
        <w:t xml:space="preserve">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2"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w:t>
      </w:r>
      <w:r w:rsidR="006F2D9C" w:rsidRPr="00FF3E38">
        <w:rPr>
          <w:rFonts w:ascii="GHEA Grapalat" w:hAnsi="GHEA Grapalat"/>
        </w:rPr>
        <w:lastRenderedPageBreak/>
        <w:t>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8D4D22" w:rsidRDefault="00B2572B" w:rsidP="008D4D22">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D4D22" w:rsidRPr="008D4D22">
        <w:rPr>
          <w:rFonts w:ascii="GHEA Grapalat" w:hAnsi="GHEA Grapalat"/>
          <w:b/>
          <w:sz w:val="24"/>
          <w:szCs w:val="24"/>
        </w:rPr>
        <w:t>"</w:t>
      </w:r>
      <w:r w:rsidR="008D4D22" w:rsidRPr="008D4D22">
        <w:rPr>
          <w:rFonts w:ascii="GHEA Grapalat" w:hAnsi="GHEA Grapalat"/>
          <w:b/>
        </w:rPr>
        <w:t>KMAH-GHASHDZB-20/04</w:t>
      </w:r>
      <w:r w:rsidR="008D4D22" w:rsidRPr="008D4D22">
        <w:rPr>
          <w:rFonts w:ascii="GHEA Grapalat" w:hAnsi="GHEA Grapalat"/>
          <w:b/>
          <w:sz w:val="24"/>
          <w:szCs w:val="24"/>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8D4D22" w:rsidRPr="008D4D22">
        <w:rPr>
          <w:rFonts w:ascii="GHEA Grapalat" w:hAnsi="GHEA Grapalat"/>
        </w:rPr>
        <w:t>"KMAH-GHASHDZB-20/04"</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8D4D22" w:rsidRPr="008D4D22">
        <w:rPr>
          <w:rFonts w:ascii="GHEA Grapalat" w:hAnsi="GHEA Grapalat"/>
        </w:rPr>
        <w:t>"KMAH-GHASHDZB-20/04"</w:t>
      </w:r>
      <w:r w:rsidR="008D4D22">
        <w:rPr>
          <w:rFonts w:ascii="GHEA Grapalat" w:hAnsi="GHEA Grapalat"/>
          <w:lang w:val="hy-AM"/>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 xml:space="preserve">под кодом </w:t>
      </w:r>
      <w:r w:rsidR="008D4D22" w:rsidRPr="008D4D22">
        <w:rPr>
          <w:rFonts w:ascii="GHEA Grapalat" w:hAnsi="GHEA Grapalat"/>
        </w:rPr>
        <w:t>"KMAH-GHASHDZB-20/04"</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542"/>
        <w:gridCol w:w="3510"/>
        <w:gridCol w:w="4230"/>
      </w:tblGrid>
      <w:tr w:rsidR="006B3E56" w:rsidTr="008D4D22">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542"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51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230"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8D4D2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542"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230"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8D4D2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542"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230"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8D4D2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542"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230"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D4D22" w:rsidRPr="008D4D22">
        <w:rPr>
          <w:rFonts w:ascii="GHEA Grapalat" w:hAnsi="GHEA Grapalat"/>
          <w:b/>
          <w:sz w:val="24"/>
          <w:szCs w:val="24"/>
        </w:rPr>
        <w:t>"KMAH-GHASHDZB-20/04"</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8D4D22">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8D4D22" w:rsidRPr="008D4D22">
        <w:rPr>
          <w:rFonts w:ascii="GHEA Grapalat" w:hAnsi="GHEA Grapalat"/>
          <w:spacing w:val="-6"/>
        </w:rPr>
        <w:t>"KMAH-GHASHDZB-20/04"</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36" w:type="dxa"/>
        <w:jc w:val="center"/>
        <w:tblInd w:w="-628" w:type="dxa"/>
        <w:tblBorders>
          <w:top w:val="single" w:sz="4" w:space="0" w:color="auto"/>
          <w:left w:val="single" w:sz="4" w:space="0" w:color="auto"/>
          <w:bottom w:val="single" w:sz="4" w:space="0" w:color="auto"/>
          <w:right w:val="single" w:sz="4" w:space="0" w:color="auto"/>
        </w:tblBorders>
        <w:tblLayout w:type="fixed"/>
        <w:tblLook w:val="0000"/>
      </w:tblPr>
      <w:tblGrid>
        <w:gridCol w:w="1396"/>
        <w:gridCol w:w="1800"/>
        <w:gridCol w:w="2202"/>
        <w:gridCol w:w="1617"/>
        <w:gridCol w:w="3021"/>
      </w:tblGrid>
      <w:tr w:rsidR="006A7C27" w:rsidRPr="005744FC" w:rsidTr="008D4D22">
        <w:trPr>
          <w:trHeight w:val="916"/>
          <w:jc w:val="center"/>
        </w:trPr>
        <w:tc>
          <w:tcPr>
            <w:tcW w:w="1396"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800"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202"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3021"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8D4D22">
        <w:trPr>
          <w:jc w:val="center"/>
        </w:trPr>
        <w:tc>
          <w:tcPr>
            <w:tcW w:w="1396"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800"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202"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3021"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8D4D22">
        <w:trPr>
          <w:trHeight w:val="2294"/>
          <w:jc w:val="center"/>
        </w:trPr>
        <w:tc>
          <w:tcPr>
            <w:tcW w:w="1396"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800" w:type="dxa"/>
            <w:tcBorders>
              <w:top w:val="single" w:sz="4" w:space="0" w:color="auto"/>
              <w:left w:val="single" w:sz="4" w:space="0" w:color="auto"/>
              <w:bottom w:val="single" w:sz="4" w:space="0" w:color="auto"/>
              <w:right w:val="single" w:sz="4" w:space="0" w:color="auto"/>
            </w:tcBorders>
            <w:vAlign w:val="center"/>
          </w:tcPr>
          <w:p w:rsidR="006A7C27" w:rsidRPr="008D4D22" w:rsidRDefault="006A7C27" w:rsidP="008D4D22">
            <w:pPr>
              <w:widowControl w:val="0"/>
              <w:rPr>
                <w:rFonts w:ascii="GHEA Grapalat" w:hAnsi="GHEA Grapalat"/>
                <w:sz w:val="20"/>
                <w:szCs w:val="20"/>
                <w:lang w:val="hy-AM"/>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3021"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8D4D22" w:rsidRDefault="003D2FE2" w:rsidP="003D2FE2">
      <w:pPr>
        <w:widowControl w:val="0"/>
        <w:spacing w:after="160"/>
        <w:jc w:val="right"/>
        <w:rPr>
          <w:rFonts w:ascii="GHEA Grapalat" w:hAnsi="GHEA Grapalat" w:cs="GHEA Grapalat"/>
          <w:b/>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8D4D22" w:rsidRPr="008D4D22">
        <w:rPr>
          <w:rFonts w:ascii="GHEA Grapalat" w:hAnsi="GHEA Grapalat"/>
          <w:b/>
          <w:i/>
          <w:sz w:val="22"/>
          <w:szCs w:val="22"/>
        </w:rPr>
        <w:t>"KMAH-GHASHDZB-20/04"</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4178" w:rsidRPr="00B138F3" w:rsidTr="003505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9. Имя или фамилия получателя: Запретный муниципалитет</w:t>
            </w:r>
          </w:p>
        </w:tc>
      </w:tr>
      <w:tr w:rsidR="00104178" w:rsidRPr="00B138F3" w:rsidTr="003505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10. PSC получателя (не завершено)</w:t>
            </w:r>
          </w:p>
        </w:tc>
      </w:tr>
      <w:tr w:rsidR="00104178" w:rsidRPr="00B138F3" w:rsidTr="003505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11. Код получателя: 03300774</w:t>
            </w:r>
          </w:p>
        </w:tc>
      </w:tr>
      <w:tr w:rsidR="00104178" w:rsidRPr="00B138F3" w:rsidTr="003505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12. Финансовая организация-бенефициар (Банк):</w:t>
            </w:r>
          </w:p>
        </w:tc>
      </w:tr>
      <w:tr w:rsidR="00104178" w:rsidRPr="00B138F3" w:rsidTr="003505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13. Номер счета получателя (примечание N)) 900112103016</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D4D22" w:rsidRPr="008D4D22">
        <w:rPr>
          <w:rFonts w:ascii="GHEA Grapalat" w:hAnsi="GHEA Grapalat"/>
          <w:i/>
        </w:rPr>
        <w:t>"KMAH-GHASHDZB-20/04"</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lastRenderedPageBreak/>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63D06">
      <w:pPr>
        <w:widowControl w:val="0"/>
        <w:spacing w:after="160"/>
        <w:ind w:right="4250"/>
        <w:jc w:val="center"/>
        <w:rPr>
          <w:rFonts w:ascii="GHEA Grapalat" w:hAnsi="GHEA Grapalat"/>
        </w:rPr>
      </w:pPr>
      <w:r w:rsidRPr="00B138F3">
        <w:rPr>
          <w:rFonts w:ascii="GHEA Grapalat" w:hAnsi="GHEA Grapalat"/>
          <w:vertAlign w:val="superscript"/>
        </w:rPr>
        <w:t>номер банковского счета мпании</w:t>
      </w:r>
      <w:r w:rsidRPr="00B138F3">
        <w:rPr>
          <w:rFonts w:ascii="GHEA Grapalat" w:hAnsi="GHEA Grapalat"/>
        </w:rPr>
        <w:t>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4178" w:rsidRPr="00B138F3" w:rsidTr="00B058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934CF6">
            <w:pPr>
              <w:rPr>
                <w:rFonts w:ascii="GHEA Grapalat" w:hAnsi="GHEA Grapalat"/>
              </w:rPr>
            </w:pPr>
            <w:r w:rsidRPr="00104178">
              <w:rPr>
                <w:rFonts w:ascii="GHEA Grapalat" w:hAnsi="GHEA Grapalat"/>
              </w:rPr>
              <w:t>9. Имя или фамилия получателя: Запретный муниципалитет</w:t>
            </w:r>
          </w:p>
        </w:tc>
      </w:tr>
      <w:tr w:rsidR="00104178" w:rsidRPr="00B138F3" w:rsidTr="00B058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934CF6">
            <w:pPr>
              <w:rPr>
                <w:rFonts w:ascii="GHEA Grapalat" w:hAnsi="GHEA Grapalat"/>
              </w:rPr>
            </w:pPr>
            <w:r w:rsidRPr="00104178">
              <w:rPr>
                <w:rFonts w:ascii="GHEA Grapalat" w:hAnsi="GHEA Grapalat"/>
              </w:rPr>
              <w:t>10. PSC получателя (не завершено)</w:t>
            </w:r>
          </w:p>
        </w:tc>
      </w:tr>
      <w:tr w:rsidR="00104178" w:rsidRPr="00B138F3" w:rsidTr="00B058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934CF6">
            <w:pPr>
              <w:rPr>
                <w:rFonts w:ascii="GHEA Grapalat" w:hAnsi="GHEA Grapalat"/>
              </w:rPr>
            </w:pPr>
            <w:r w:rsidRPr="00104178">
              <w:rPr>
                <w:rFonts w:ascii="GHEA Grapalat" w:hAnsi="GHEA Grapalat"/>
              </w:rPr>
              <w:t>11. Код получателя: 03300774</w:t>
            </w:r>
          </w:p>
        </w:tc>
      </w:tr>
      <w:tr w:rsidR="00104178" w:rsidRPr="00B138F3" w:rsidTr="00B058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934CF6">
            <w:pPr>
              <w:rPr>
                <w:rFonts w:ascii="GHEA Grapalat" w:hAnsi="GHEA Grapalat"/>
              </w:rPr>
            </w:pPr>
            <w:r w:rsidRPr="00104178">
              <w:rPr>
                <w:rFonts w:ascii="GHEA Grapalat" w:hAnsi="GHEA Grapalat"/>
              </w:rPr>
              <w:t>12. Финансовая организация-бенефициар (Банк):</w:t>
            </w:r>
          </w:p>
        </w:tc>
      </w:tr>
      <w:tr w:rsidR="00104178" w:rsidRPr="00B138F3" w:rsidTr="00B058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934CF6">
            <w:pPr>
              <w:rPr>
                <w:rFonts w:ascii="GHEA Grapalat" w:hAnsi="GHEA Grapalat"/>
              </w:rPr>
            </w:pPr>
            <w:r w:rsidRPr="00104178">
              <w:rPr>
                <w:rFonts w:ascii="GHEA Grapalat" w:hAnsi="GHEA Grapalat"/>
              </w:rPr>
              <w:t>13. Номер счета получателя (примечание N)) 900112103016</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9"/>
        <w:t>25</w:t>
      </w:r>
    </w:p>
    <w:p w:rsidR="00104178" w:rsidRPr="00104178" w:rsidRDefault="00BB28C8" w:rsidP="00104178">
      <w:pPr>
        <w:pStyle w:val="31"/>
        <w:widowControl w:val="0"/>
        <w:spacing w:after="160"/>
        <w:jc w:val="center"/>
        <w:rPr>
          <w:rFonts w:ascii="GHEA Grapalat" w:hAnsi="GHEA Grapalat"/>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00104178" w:rsidRPr="00104178">
        <w:rPr>
          <w:rFonts w:ascii="GHEA Grapalat" w:hAnsi="GHEA Grapalat"/>
          <w:b/>
          <w:sz w:val="24"/>
          <w:szCs w:val="24"/>
        </w:rPr>
        <w:t>«ЗАПРЕТ КОНТРАКТНЫХ РАБОТ ПРЕДСТАВИТЕЛЬСТВА ДОШКОЛЬНОГО УЧРЕЖДЕНИЯ»</w:t>
      </w:r>
    </w:p>
    <w:p w:rsidR="00BB28C8" w:rsidRPr="000A3450" w:rsidRDefault="00104178" w:rsidP="00104178">
      <w:pPr>
        <w:pStyle w:val="31"/>
        <w:widowControl w:val="0"/>
        <w:spacing w:after="160"/>
        <w:jc w:val="right"/>
        <w:rPr>
          <w:rFonts w:ascii="GHEA Grapalat" w:hAnsi="GHEA Grapalat"/>
          <w:b/>
          <w:lang w:val="en-US"/>
        </w:rPr>
      </w:pPr>
      <w:r w:rsidRPr="00104178">
        <w:rPr>
          <w:rFonts w:ascii="GHEA Grapalat" w:hAnsi="GHEA Grapalat"/>
          <w:b/>
          <w:sz w:val="24"/>
          <w:szCs w:val="24"/>
        </w:rPr>
        <w:t xml:space="preserve">   ДОГОВОР О ПОКУПКЕ</w:t>
      </w:r>
      <w:r w:rsidR="00BB28C8">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lastRenderedPageBreak/>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w:t>
      </w:r>
      <w:r w:rsidRPr="009F3DC7">
        <w:rPr>
          <w:rFonts w:ascii="GHEA Grapalat" w:hAnsi="GHEA Grapalat"/>
        </w:rPr>
        <w:lastRenderedPageBreak/>
        <w:t xml:space="preserve">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w:t>
      </w:r>
      <w:r w:rsidRPr="009F3DC7">
        <w:rPr>
          <w:rFonts w:ascii="GHEA Grapalat" w:hAnsi="GHEA Grapalat"/>
        </w:rPr>
        <w:lastRenderedPageBreak/>
        <w:t>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2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 xml:space="preserve">Минимальные требования, предъявляемые к гарантийным срокам объекта подряда, к </w:t>
      </w:r>
      <w:r w:rsidRPr="0010519D">
        <w:rPr>
          <w:rFonts w:ascii="GHEA Grapalat" w:hAnsi="GHEA Grapalat"/>
        </w:rPr>
        <w:lastRenderedPageBreak/>
        <w:t>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21"/>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w:t>
      </w:r>
      <w:r>
        <w:rPr>
          <w:rFonts w:ascii="GHEA Grapalat" w:hAnsi="GHEA Grapalat"/>
        </w:rPr>
        <w:lastRenderedPageBreak/>
        <w:t xml:space="preserve">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w:t>
      </w:r>
      <w:r>
        <w:rPr>
          <w:rFonts w:ascii="GHEA Grapalat" w:hAnsi="GHEA Grapalat"/>
          <w:sz w:val="24"/>
          <w:szCs w:val="24"/>
        </w:rPr>
        <w:lastRenderedPageBreak/>
        <w:t>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22"/>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драмов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af6"/>
          <w:rFonts w:ascii="GHEA Grapalat" w:hAnsi="GHEA Grapalat"/>
        </w:rPr>
        <w:footnoteReference w:customMarkFollows="1" w:id="23"/>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w:t>
      </w:r>
      <w:r w:rsidRPr="009F3DC7">
        <w:rPr>
          <w:rFonts w:ascii="GHEA Grapalat" w:hAnsi="GHEA Grapalat"/>
        </w:rPr>
        <w:lastRenderedPageBreak/>
        <w:t xml:space="preserve">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4"/>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w:t>
      </w:r>
      <w:r w:rsidRPr="009F3DC7">
        <w:rPr>
          <w:rFonts w:ascii="GHEA Grapalat" w:hAnsi="GHEA Grapalat"/>
        </w:rPr>
        <w:lastRenderedPageBreak/>
        <w:t>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af6"/>
          <w:rFonts w:ascii="GHEA Grapalat" w:hAnsi="GHEA Grapalat"/>
        </w:rPr>
        <w:footnoteReference w:customMarkFollows="1" w:id="25"/>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w:t>
      </w:r>
      <w:r w:rsidRPr="00862ABD">
        <w:rPr>
          <w:rFonts w:ascii="GHEA Grapalat" w:hAnsi="GHEA Grapalat"/>
          <w:spacing w:val="-4"/>
        </w:rPr>
        <w:lastRenderedPageBreak/>
        <w:t>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6"/>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9F3DC7">
        <w:rPr>
          <w:rFonts w:ascii="GHEA Grapalat" w:hAnsi="GHEA Grapalat"/>
        </w:rPr>
        <w:lastRenderedPageBreak/>
        <w:t>предусмотренные договором меры ответственности</w:t>
      </w:r>
      <w:r w:rsidR="00773E7C">
        <w:rPr>
          <w:rStyle w:val="af6"/>
          <w:rFonts w:ascii="GHEA Grapalat" w:hAnsi="GHEA Grapalat"/>
        </w:rPr>
        <w:footnoteReference w:customMarkFollows="1" w:id="27"/>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w:t>
      </w:r>
      <w:r w:rsidRPr="009F3DC7">
        <w:rPr>
          <w:rFonts w:ascii="GHEA Grapalat" w:hAnsi="GHEA Grapalat"/>
        </w:rPr>
        <w:lastRenderedPageBreak/>
        <w:t xml:space="preserve">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w:t>
      </w:r>
      <w:r w:rsidRPr="009F3DC7">
        <w:rPr>
          <w:rFonts w:ascii="GHEA Grapalat" w:hAnsi="GHEA Grapalat"/>
        </w:rPr>
        <w:lastRenderedPageBreak/>
        <w:t>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28"/>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104178" w:rsidRPr="00104178" w:rsidRDefault="00104178" w:rsidP="00104178">
      <w:pPr>
        <w:widowControl w:val="0"/>
        <w:spacing w:after="160" w:line="360" w:lineRule="auto"/>
        <w:ind w:firstLine="567"/>
        <w:jc w:val="center"/>
        <w:rPr>
          <w:rFonts w:ascii="GHEA Grapalat" w:hAnsi="GHEA Grapalat"/>
          <w:b/>
        </w:rPr>
      </w:pPr>
      <w:r w:rsidRPr="00104178">
        <w:rPr>
          <w:rFonts w:ascii="GHEA Grapalat" w:hAnsi="GHEA Grapalat"/>
          <w:b/>
        </w:rPr>
        <w:t>РАБОТА "ЗАПРЕТ ОБНОВЛЕНИЯ ОБЩЕСТВЕННОГО ДОШКОЛЬНОГО УЧРЕЖДЕНИЯ" (ПРИЛОЖЕНО)</w:t>
      </w:r>
    </w:p>
    <w:p w:rsidR="00104178" w:rsidRPr="00104178" w:rsidRDefault="00104178" w:rsidP="00104178">
      <w:pPr>
        <w:widowControl w:val="0"/>
        <w:spacing w:after="160" w:line="360" w:lineRule="auto"/>
        <w:ind w:firstLine="567"/>
        <w:jc w:val="center"/>
        <w:rPr>
          <w:rFonts w:ascii="GHEA Grapalat" w:hAnsi="GHEA Grapalat"/>
          <w:b/>
        </w:rPr>
      </w:pPr>
    </w:p>
    <w:p w:rsidR="00636691" w:rsidRDefault="00BB28C8" w:rsidP="00636691">
      <w:pPr>
        <w:widowControl w:val="0"/>
        <w:spacing w:after="160" w:line="360" w:lineRule="auto"/>
        <w:ind w:firstLine="567"/>
        <w:rPr>
          <w:rFonts w:ascii="Sylfaen" w:hAnsi="Sylfaen"/>
          <w:lang w:val="hy-AM"/>
        </w:rPr>
      </w:pPr>
      <w:r w:rsidRPr="009F3DC7">
        <w:rPr>
          <w:rFonts w:ascii="GHEA Grapalat" w:hAnsi="GHEA Grapalat"/>
        </w:rPr>
        <w:t xml:space="preserve"> Подрядчик выполняет работы по адресу</w:t>
      </w:r>
      <w:r w:rsidRPr="00517562">
        <w:rPr>
          <w:rFonts w:ascii="GHEA Grapalat" w:hAnsi="GHEA Grapalat"/>
        </w:rPr>
        <w:t xml:space="preserve"> </w:t>
      </w:r>
      <w:r w:rsidR="00636691" w:rsidRPr="00104178">
        <w:rPr>
          <w:rFonts w:ascii="GHEA Grapalat" w:hAnsi="GHEA Grapalat"/>
          <w:b/>
        </w:rPr>
        <w:t>селе Аргел.</w:t>
      </w:r>
    </w:p>
    <w:p w:rsidR="00BB28C8" w:rsidRPr="00636691" w:rsidRDefault="00BB28C8" w:rsidP="00BB28C8">
      <w:pPr>
        <w:widowControl w:val="0"/>
        <w:spacing w:after="160" w:line="360" w:lineRule="auto"/>
        <w:ind w:firstLine="567"/>
        <w:rPr>
          <w:rFonts w:ascii="GHEA Grapalat" w:hAnsi="GHEA Grapalat"/>
          <w:i/>
          <w:lang w:val="hy-AM"/>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112A66"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112A66" w:rsidRPr="00112A66">
        <w:rPr>
          <w:rFonts w:ascii="GHEA Grapalat" w:hAnsi="GHEA Grapalat"/>
          <w:b/>
        </w:rPr>
        <w:t>"ЗАПРЕТ РЕКОНСТРУКЦИИ ОБЩЕСТВЕННОГО ДОШКОЛЬНОГО УЧРЕЖДЕНИЯ"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9"/>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112A66" w:rsidTr="00112A66">
        <w:trPr>
          <w:trHeight w:val="1580"/>
          <w:jc w:val="center"/>
        </w:trPr>
        <w:tc>
          <w:tcPr>
            <w:tcW w:w="816" w:type="dxa"/>
            <w:vAlign w:val="center"/>
          </w:tcPr>
          <w:p w:rsidR="00BB28C8" w:rsidRPr="00112A66" w:rsidRDefault="00BB28C8" w:rsidP="003D2146">
            <w:pPr>
              <w:widowControl w:val="0"/>
              <w:spacing w:after="120"/>
              <w:jc w:val="center"/>
              <w:rPr>
                <w:rFonts w:ascii="GHEA Grapalat" w:hAnsi="GHEA Grapalat"/>
                <w:b/>
                <w:sz w:val="20"/>
                <w:szCs w:val="20"/>
              </w:rPr>
            </w:pPr>
            <w:r w:rsidRPr="00112A66">
              <w:rPr>
                <w:rFonts w:ascii="GHEA Grapalat" w:hAnsi="GHEA Grapalat"/>
                <w:b/>
                <w:sz w:val="20"/>
                <w:szCs w:val="20"/>
              </w:rPr>
              <w:t>1</w:t>
            </w:r>
          </w:p>
        </w:tc>
        <w:tc>
          <w:tcPr>
            <w:tcW w:w="4962" w:type="dxa"/>
            <w:vAlign w:val="center"/>
          </w:tcPr>
          <w:p w:rsidR="00BB28C8" w:rsidRPr="00112A66" w:rsidRDefault="00112A66" w:rsidP="003D2146">
            <w:pPr>
              <w:widowControl w:val="0"/>
              <w:spacing w:after="120"/>
              <w:rPr>
                <w:rFonts w:ascii="GHEA Grapalat" w:hAnsi="GHEA Grapalat"/>
                <w:b/>
                <w:sz w:val="20"/>
                <w:szCs w:val="20"/>
              </w:rPr>
            </w:pPr>
            <w:r w:rsidRPr="00112A66">
              <w:rPr>
                <w:rFonts w:ascii="GHEA Grapalat" w:hAnsi="GHEA Grapalat"/>
                <w:b/>
                <w:sz w:val="20"/>
                <w:szCs w:val="20"/>
              </w:rPr>
              <w:t>РАБОТАЕТ "ЗАПРЕТ НА ПРЕДСТАВИТЕЛЬСТВО ДОШКОЛЬНОГО ОБРАЗОВАТЕЛЬНОГО УЧРЕЖДЕНИЯ ОБЩИНЫ"</w:t>
            </w:r>
          </w:p>
        </w:tc>
        <w:tc>
          <w:tcPr>
            <w:tcW w:w="1216" w:type="dxa"/>
            <w:vAlign w:val="center"/>
          </w:tcPr>
          <w:p w:rsidR="00BB28C8" w:rsidRPr="00112A66" w:rsidRDefault="00112A66" w:rsidP="003D2146">
            <w:pPr>
              <w:widowControl w:val="0"/>
              <w:spacing w:after="120"/>
              <w:jc w:val="center"/>
              <w:rPr>
                <w:rFonts w:ascii="GHEA Grapalat" w:hAnsi="GHEA Grapalat"/>
                <w:b/>
                <w:sz w:val="20"/>
                <w:szCs w:val="20"/>
              </w:rPr>
            </w:pPr>
            <w:r w:rsidRPr="00112A66">
              <w:rPr>
                <w:rFonts w:ascii="GHEA Grapalat" w:hAnsi="GHEA Grapalat" w:cs="Sylfaen"/>
                <w:b/>
                <w:bCs/>
                <w:sz w:val="18"/>
                <w:szCs w:val="18"/>
                <w:lang w:val="hy-AM"/>
              </w:rPr>
              <w:t>РАБОТАЕТ "ЗАПРЕТ НА ПРЕДСТАВИТЕЛЬСТВО ДОШКОЛЬНОГО ОБРАЗОВАТЕЛЬНОГО УЧРЕЖДЕНИЯ ОБЩИНЫ"</w:t>
            </w:r>
          </w:p>
        </w:tc>
        <w:tc>
          <w:tcPr>
            <w:tcW w:w="1440" w:type="dxa"/>
            <w:vAlign w:val="center"/>
          </w:tcPr>
          <w:p w:rsidR="00BB28C8" w:rsidRPr="00112A66" w:rsidRDefault="00112A66" w:rsidP="003D2146">
            <w:pPr>
              <w:widowControl w:val="0"/>
              <w:spacing w:after="120"/>
              <w:rPr>
                <w:rFonts w:ascii="GHEA Grapalat" w:hAnsi="GHEA Grapalat"/>
                <w:b/>
                <w:sz w:val="20"/>
                <w:szCs w:val="20"/>
              </w:rPr>
            </w:pPr>
            <w:r w:rsidRPr="00112A66">
              <w:rPr>
                <w:rFonts w:ascii="GHEA Grapalat" w:hAnsi="GHEA Grapalat"/>
                <w:b/>
                <w:sz w:val="20"/>
                <w:szCs w:val="20"/>
              </w:rPr>
              <w:t>с даты вступления в силу договора, заключаемого между сторонами при наличии финансовых средств, до 30.10.2020 г.</w:t>
            </w:r>
          </w:p>
        </w:tc>
      </w:tr>
      <w:tr w:rsidR="00112A66" w:rsidRPr="009F3DC7" w:rsidTr="00757786">
        <w:trPr>
          <w:cantSplit/>
          <w:trHeight w:val="586"/>
          <w:jc w:val="center"/>
        </w:trPr>
        <w:tc>
          <w:tcPr>
            <w:tcW w:w="5778" w:type="dxa"/>
            <w:gridSpan w:val="2"/>
            <w:vAlign w:val="center"/>
          </w:tcPr>
          <w:p w:rsidR="00112A66" w:rsidRPr="00517562" w:rsidRDefault="00112A66"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656" w:type="dxa"/>
            <w:gridSpan w:val="2"/>
            <w:vAlign w:val="center"/>
          </w:tcPr>
          <w:p w:rsidR="00112A66" w:rsidRPr="00517562" w:rsidRDefault="00112A66"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112A66" w:rsidRDefault="00112A66" w:rsidP="00112A66">
      <w:pPr>
        <w:widowControl w:val="0"/>
        <w:spacing w:after="160" w:line="360" w:lineRule="auto"/>
        <w:rPr>
          <w:rFonts w:ascii="GHEA Grapalat" w:hAnsi="GHEA Grapalat"/>
          <w:lang w:val="hy-AM"/>
        </w:rPr>
      </w:pPr>
    </w:p>
    <w:p w:rsidR="00BB28C8" w:rsidRPr="00112A66" w:rsidRDefault="00112A66" w:rsidP="00112A66">
      <w:pPr>
        <w:widowControl w:val="0"/>
        <w:spacing w:after="160" w:line="360" w:lineRule="auto"/>
        <w:rPr>
          <w:rFonts w:ascii="GHEA Grapalat" w:hAnsi="GHEA Grapalat"/>
          <w:i/>
        </w:rPr>
      </w:pPr>
      <w:r>
        <w:rPr>
          <w:rFonts w:ascii="GHEA Grapalat" w:hAnsi="GHEA Grapalat"/>
          <w:lang w:val="hy-AM"/>
        </w:rPr>
        <w:lastRenderedPageBreak/>
        <w:t xml:space="preserve">                                                                                                </w:t>
      </w:r>
      <w:r w:rsidR="00BB28C8"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1350"/>
        <w:gridCol w:w="1440"/>
        <w:gridCol w:w="726"/>
        <w:gridCol w:w="700"/>
        <w:gridCol w:w="431"/>
        <w:gridCol w:w="556"/>
        <w:gridCol w:w="436"/>
        <w:gridCol w:w="515"/>
        <w:gridCol w:w="477"/>
        <w:gridCol w:w="531"/>
        <w:gridCol w:w="729"/>
        <w:gridCol w:w="663"/>
        <w:gridCol w:w="594"/>
        <w:gridCol w:w="236"/>
        <w:gridCol w:w="989"/>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112A66">
        <w:trPr>
          <w:jc w:val="center"/>
        </w:trPr>
        <w:tc>
          <w:tcPr>
            <w:tcW w:w="58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5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44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583"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31"/>
              <w:t>**</w:t>
            </w:r>
          </w:p>
        </w:tc>
      </w:tr>
      <w:tr w:rsidR="00BB28C8" w:rsidRPr="00685FDC" w:rsidTr="00112A66">
        <w:trPr>
          <w:cantSplit/>
          <w:trHeight w:val="1134"/>
          <w:jc w:val="center"/>
        </w:trPr>
        <w:tc>
          <w:tcPr>
            <w:tcW w:w="582" w:type="dxa"/>
          </w:tcPr>
          <w:p w:rsidR="00BB28C8" w:rsidRPr="00685FDC" w:rsidRDefault="00BB28C8" w:rsidP="003D2146">
            <w:pPr>
              <w:widowControl w:val="0"/>
              <w:spacing w:after="120"/>
              <w:jc w:val="center"/>
              <w:rPr>
                <w:rFonts w:ascii="GHEA Grapalat" w:hAnsi="GHEA Grapalat"/>
                <w:sz w:val="14"/>
                <w:szCs w:val="16"/>
              </w:rPr>
            </w:pPr>
          </w:p>
        </w:tc>
        <w:tc>
          <w:tcPr>
            <w:tcW w:w="1350" w:type="dxa"/>
          </w:tcPr>
          <w:p w:rsidR="00BB28C8" w:rsidRPr="00685FDC" w:rsidRDefault="00BB28C8" w:rsidP="003D2146">
            <w:pPr>
              <w:widowControl w:val="0"/>
              <w:spacing w:after="120"/>
              <w:jc w:val="center"/>
              <w:rPr>
                <w:rFonts w:ascii="GHEA Grapalat" w:hAnsi="GHEA Grapalat"/>
                <w:sz w:val="14"/>
                <w:szCs w:val="16"/>
              </w:rPr>
            </w:pPr>
          </w:p>
        </w:tc>
        <w:tc>
          <w:tcPr>
            <w:tcW w:w="1440" w:type="dxa"/>
          </w:tcPr>
          <w:p w:rsidR="00BB28C8" w:rsidRPr="00685FDC" w:rsidRDefault="00BB28C8" w:rsidP="003D2146">
            <w:pPr>
              <w:widowControl w:val="0"/>
              <w:spacing w:after="120"/>
              <w:jc w:val="center"/>
              <w:rPr>
                <w:rFonts w:ascii="GHEA Grapalat" w:hAnsi="GHEA Grapalat"/>
                <w:sz w:val="14"/>
                <w:szCs w:val="16"/>
              </w:rPr>
            </w:pPr>
          </w:p>
        </w:tc>
        <w:tc>
          <w:tcPr>
            <w:tcW w:w="72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2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989"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112A66">
        <w:trPr>
          <w:cantSplit/>
          <w:trHeight w:val="1134"/>
          <w:jc w:val="center"/>
        </w:trPr>
        <w:tc>
          <w:tcPr>
            <w:tcW w:w="582" w:type="dxa"/>
            <w:vAlign w:val="center"/>
          </w:tcPr>
          <w:p w:rsidR="00BB28C8" w:rsidRPr="00112A66" w:rsidRDefault="00112A66" w:rsidP="00112A66">
            <w:pPr>
              <w:widowControl w:val="0"/>
              <w:spacing w:after="120"/>
              <w:jc w:val="center"/>
              <w:rPr>
                <w:rFonts w:ascii="GHEA Grapalat" w:hAnsi="GHEA Grapalat"/>
                <w:sz w:val="14"/>
                <w:szCs w:val="16"/>
                <w:lang w:val="hy-AM"/>
              </w:rPr>
            </w:pPr>
            <w:r>
              <w:rPr>
                <w:rFonts w:ascii="GHEA Grapalat" w:hAnsi="GHEA Grapalat"/>
                <w:sz w:val="14"/>
                <w:szCs w:val="16"/>
                <w:lang w:val="hy-AM"/>
              </w:rPr>
              <w:t>1</w:t>
            </w:r>
          </w:p>
        </w:tc>
        <w:tc>
          <w:tcPr>
            <w:tcW w:w="1350" w:type="dxa"/>
            <w:vAlign w:val="center"/>
          </w:tcPr>
          <w:p w:rsidR="00BB28C8" w:rsidRPr="00685FDC" w:rsidRDefault="00112A66" w:rsidP="00112A66">
            <w:pPr>
              <w:widowControl w:val="0"/>
              <w:spacing w:after="120"/>
              <w:jc w:val="center"/>
              <w:rPr>
                <w:rFonts w:ascii="GHEA Grapalat" w:hAnsi="GHEA Grapalat"/>
                <w:sz w:val="14"/>
                <w:szCs w:val="16"/>
              </w:rPr>
            </w:pPr>
            <w:r>
              <w:t>45211228</w:t>
            </w:r>
          </w:p>
        </w:tc>
        <w:tc>
          <w:tcPr>
            <w:tcW w:w="1440" w:type="dxa"/>
            <w:vAlign w:val="center"/>
          </w:tcPr>
          <w:p w:rsidR="00BB28C8" w:rsidRPr="00685FDC" w:rsidRDefault="00112A66" w:rsidP="00112A66">
            <w:pPr>
              <w:widowControl w:val="0"/>
              <w:spacing w:after="120"/>
              <w:jc w:val="center"/>
              <w:rPr>
                <w:rFonts w:ascii="GHEA Grapalat" w:hAnsi="GHEA Grapalat"/>
                <w:sz w:val="14"/>
                <w:szCs w:val="16"/>
              </w:rPr>
            </w:pPr>
            <w:r w:rsidRPr="00112A66">
              <w:rPr>
                <w:rFonts w:ascii="GHEA Grapalat" w:hAnsi="GHEA Grapalat"/>
                <w:sz w:val="14"/>
                <w:szCs w:val="16"/>
              </w:rPr>
              <w:t>РАБОТАЕТ "ЗАПРЕТ НА ПРЕДСТАВИТЕЛЬСТВО ДОШКОЛЬНОГО ОБРАЗОВАТЕЛЬНОГО УЧРЕЖДЕНИЯ ОБЩИНЫ"</w:t>
            </w:r>
          </w:p>
        </w:tc>
        <w:tc>
          <w:tcPr>
            <w:tcW w:w="72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2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989" w:type="dxa"/>
            <w:vAlign w:val="center"/>
          </w:tcPr>
          <w:p w:rsidR="00BB28C8" w:rsidRPr="00112A66" w:rsidRDefault="00112A66" w:rsidP="003D2146">
            <w:pPr>
              <w:widowControl w:val="0"/>
              <w:spacing w:after="120"/>
              <w:ind w:left="-95" w:right="-88"/>
              <w:jc w:val="center"/>
              <w:rPr>
                <w:rFonts w:ascii="GHEA Grapalat" w:hAnsi="GHEA Grapalat"/>
                <w:b/>
                <w:color w:val="FF0000"/>
                <w:sz w:val="14"/>
                <w:szCs w:val="16"/>
              </w:rPr>
            </w:pPr>
            <w:r w:rsidRPr="00112A66">
              <w:rPr>
                <w:rFonts w:ascii="GHEA Grapalat" w:hAnsi="GHEA Grapalat"/>
                <w:color w:val="FF0000"/>
                <w:sz w:val="14"/>
                <w:szCs w:val="16"/>
              </w:rPr>
              <w:t>с момента вступления в силу соглашения, которое будет заключено между сторонами при наличии финансовых средств;</w:t>
            </w:r>
          </w:p>
        </w:tc>
      </w:tr>
    </w:tbl>
    <w:p w:rsidR="00112A66" w:rsidRDefault="00112A66" w:rsidP="00112A66">
      <w:pPr>
        <w:widowControl w:val="0"/>
        <w:spacing w:after="160" w:line="360" w:lineRule="auto"/>
        <w:jc w:val="both"/>
        <w:rPr>
          <w:rFonts w:ascii="Sylfaen" w:hAnsi="Sylfaen"/>
          <w:color w:val="FF0000"/>
          <w:sz w:val="16"/>
          <w:szCs w:val="16"/>
          <w:lang w:val="hy-AM"/>
        </w:rPr>
      </w:pPr>
      <w:r>
        <w:rPr>
          <w:rFonts w:ascii="Sylfaen" w:hAnsi="Sylfaen"/>
          <w:color w:val="FF0000"/>
          <w:sz w:val="16"/>
          <w:szCs w:val="16"/>
          <w:lang w:val="hy-AM"/>
        </w:rPr>
        <w:t xml:space="preserve">     </w:t>
      </w:r>
    </w:p>
    <w:p w:rsidR="00112A66" w:rsidRPr="00112A66" w:rsidRDefault="00112A66" w:rsidP="00112A66">
      <w:pPr>
        <w:widowControl w:val="0"/>
        <w:spacing w:after="160" w:line="360" w:lineRule="auto"/>
        <w:jc w:val="both"/>
        <w:rPr>
          <w:rFonts w:ascii="Sylfaen" w:hAnsi="Sylfaen"/>
          <w:color w:val="FF0000"/>
          <w:sz w:val="16"/>
          <w:szCs w:val="16"/>
          <w:lang w:val="pt-BR"/>
        </w:rPr>
      </w:pPr>
      <w:r w:rsidRPr="00112A66">
        <w:rPr>
          <w:rFonts w:ascii="Sylfaen" w:hAnsi="Sylfaen"/>
          <w:color w:val="FF0000"/>
          <w:sz w:val="16"/>
          <w:szCs w:val="16"/>
          <w:lang w:val="pt-BR"/>
        </w:rPr>
        <w:t>Для информации, процесс закупок организован в соответствии с Законом РА о закупках.</w:t>
      </w:r>
    </w:p>
    <w:p w:rsidR="00BB28C8" w:rsidRPr="00112A66" w:rsidRDefault="00112A66" w:rsidP="00112A66">
      <w:pPr>
        <w:widowControl w:val="0"/>
        <w:spacing w:after="160" w:line="360" w:lineRule="auto"/>
        <w:jc w:val="both"/>
        <w:rPr>
          <w:rFonts w:ascii="GHEA Grapalat" w:hAnsi="GHEA Grapalat" w:cs="Sylfaen"/>
          <w:i/>
          <w:lang w:val="pt-BR"/>
        </w:rPr>
      </w:pPr>
      <w:r w:rsidRPr="00112A66">
        <w:rPr>
          <w:rFonts w:ascii="Sylfaen" w:hAnsi="Sylfaen"/>
          <w:color w:val="FF0000"/>
          <w:sz w:val="16"/>
          <w:szCs w:val="16"/>
          <w:lang w:val="pt-BR"/>
        </w:rPr>
        <w:t>Таким образом, в соответствии со статьей 15 6 6 настоящий График будет дополнен и заключен в качестве неотъемлемой части Соглашения между Сторонами, если будут предоставлены какие-либо финансовые ресурсы.</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D3661">
          <w:footerReference w:type="default" r:id="rId9"/>
          <w:footnotePr>
            <w:pos w:val="beneathText"/>
          </w:footnotePr>
          <w:type w:val="nextColumn"/>
          <w:pgSz w:w="11907" w:h="16840" w:code="9"/>
          <w:pgMar w:top="993" w:right="477" w:bottom="1418" w:left="450"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63D" w:rsidRDefault="00EC663D">
      <w:r>
        <w:separator/>
      </w:r>
    </w:p>
  </w:endnote>
  <w:endnote w:type="continuationSeparator" w:id="1">
    <w:p w:rsidR="00EC663D" w:rsidRDefault="00EC66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83F11" w:rsidRPr="003E450C" w:rsidRDefault="00683F1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D3661">
          <w:rPr>
            <w:rFonts w:ascii="GHEA Grapalat" w:hAnsi="GHEA Grapalat"/>
            <w:noProof/>
            <w:sz w:val="24"/>
            <w:szCs w:val="24"/>
          </w:rPr>
          <w:t>58</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63D" w:rsidRDefault="00EC663D">
      <w:r>
        <w:separator/>
      </w:r>
    </w:p>
  </w:footnote>
  <w:footnote w:type="continuationSeparator" w:id="1">
    <w:p w:rsidR="00EC663D" w:rsidRDefault="00EC663D">
      <w:r>
        <w:continuationSeparator/>
      </w:r>
    </w:p>
  </w:footnote>
  <w:footnote w:id="2">
    <w:p w:rsidR="00683F11" w:rsidRPr="00CD6B60" w:rsidRDefault="00683F11"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83F11" w:rsidRPr="00CD6B60" w:rsidRDefault="00683F11"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83F11" w:rsidRPr="002E4BC5" w:rsidRDefault="00683F11"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83F11" w:rsidRPr="003F2273" w:rsidRDefault="00683F11"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683F11" w:rsidRDefault="00683F11"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83F11" w:rsidRDefault="00683F1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683F11" w:rsidRPr="009E2596" w:rsidRDefault="00683F1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rsidR="00683F11" w:rsidRPr="00D3436F" w:rsidRDefault="00683F11" w:rsidP="00AF1F59">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83F11" w:rsidRPr="000811C1" w:rsidRDefault="00683F11">
      <w:pPr>
        <w:pStyle w:val="af2"/>
        <w:rPr>
          <w:rFonts w:asciiTheme="minorHAnsi" w:hAnsiTheme="minorHAnsi"/>
        </w:rPr>
      </w:pPr>
    </w:p>
  </w:footnote>
  <w:footnote w:id="5">
    <w:p w:rsidR="00683F11" w:rsidRPr="00810F23" w:rsidRDefault="00683F11">
      <w:pPr>
        <w:pStyle w:val="af2"/>
        <w:rPr>
          <w:rFonts w:ascii="Times New Roman" w:hAnsi="Times New Roman"/>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6">
    <w:p w:rsidR="00683F11" w:rsidRPr="002C2499" w:rsidRDefault="00683F11"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683F11" w:rsidRPr="000811C1" w:rsidRDefault="00683F11">
      <w:pPr>
        <w:pStyle w:val="af2"/>
        <w:rPr>
          <w:rFonts w:asciiTheme="minorHAnsi" w:hAnsiTheme="minorHAnsi"/>
        </w:rPr>
      </w:pPr>
    </w:p>
  </w:footnote>
  <w:footnote w:id="7">
    <w:p w:rsidR="00683F11" w:rsidRPr="00FE2AA4" w:rsidRDefault="00683F11">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8">
    <w:p w:rsidR="00683F11" w:rsidRPr="008842CE" w:rsidRDefault="00683F11"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83F11" w:rsidRPr="000811C1" w:rsidRDefault="00683F11">
      <w:pPr>
        <w:pStyle w:val="af2"/>
        <w:rPr>
          <w:lang w:val="af-ZA"/>
        </w:rPr>
      </w:pPr>
    </w:p>
  </w:footnote>
  <w:footnote w:id="9">
    <w:p w:rsidR="00683F11" w:rsidRPr="002E4BC5" w:rsidRDefault="00683F11" w:rsidP="00C67FAB">
      <w:pPr>
        <w:pStyle w:val="af2"/>
        <w:jc w:val="both"/>
        <w:rPr>
          <w:ins w:id="0" w:author="Vardan" w:date="2020-06-03T18:23:00Z"/>
          <w:rFonts w:ascii="GHEA Grapalat" w:hAnsi="GHEA Grapalat"/>
          <w:i/>
        </w:rPr>
      </w:pPr>
      <w:r>
        <w:rPr>
          <w:rStyle w:val="af6"/>
        </w:rPr>
        <w:t>12</w:t>
      </w:r>
      <w:r w:rsidRPr="00C67FAB">
        <w:rPr>
          <w:rFonts w:ascii="GHEA Grapalat" w:hAnsi="GHEA Grapalat"/>
          <w:i/>
        </w:rPr>
        <w:t xml:space="preserve"> Если</w:t>
      </w:r>
      <w:r w:rsidRPr="002E4BC5">
        <w:rPr>
          <w:rFonts w:ascii="GHEA Grapalat" w:hAnsi="GHEA Grapalat"/>
          <w:i/>
        </w:rPr>
        <w:t>:</w:t>
      </w:r>
    </w:p>
    <w:p w:rsidR="00683F11" w:rsidRPr="00313403" w:rsidRDefault="00683F11" w:rsidP="00C67FAB">
      <w:pPr>
        <w:pStyle w:val="af2"/>
        <w:jc w:val="both"/>
        <w:rPr>
          <w:ins w:id="1" w:author="Vardan" w:date="2020-06-03T18:23:00Z"/>
          <w:rFonts w:ascii="GHEA Grapalat" w:hAnsi="GHEA Grapalat" w:cs="Sylfaen"/>
          <w:i/>
          <w:sz w:val="16"/>
          <w:szCs w:val="16"/>
        </w:rPr>
      </w:pPr>
      <w:r w:rsidRPr="00313403">
        <w:rPr>
          <w:rFonts w:ascii="GHEA Grapalat" w:hAnsi="GHEA Grapalat"/>
          <w:i/>
        </w:rPr>
        <w:t>-</w:t>
      </w:r>
      <w:r w:rsidRPr="00C67FAB">
        <w:rPr>
          <w:rFonts w:ascii="GHEA Grapalat" w:hAnsi="GHEA Grapalat"/>
          <w:i/>
        </w:rPr>
        <w:t>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или наличных денег</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683F11" w:rsidRPr="00313403" w:rsidRDefault="00683F11" w:rsidP="008F43E8">
      <w:pPr>
        <w:pStyle w:val="af2"/>
        <w:jc w:val="both"/>
        <w:rPr>
          <w:rFonts w:ascii="GHEA Grapalat" w:hAnsi="GHEA Grapalat"/>
          <w:i/>
        </w:rPr>
      </w:pPr>
      <w:r>
        <w:rPr>
          <w:rFonts w:ascii="GHEA Grapalat" w:hAnsi="GHEA Grapalat"/>
          <w:i/>
        </w:rPr>
        <w:t>-</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w:hAnsi="GHEA Grapalat"/>
          <w:i/>
        </w:rPr>
        <w:t xml:space="preserve">ю </w:t>
      </w:r>
      <w:r w:rsidRPr="000C74F3">
        <w:rPr>
          <w:rFonts w:ascii="GHEA Grapalat" w:hAnsi="GHEA Grapalat"/>
          <w:i/>
        </w:rPr>
        <w:t>4.1”</w:t>
      </w:r>
      <w:r w:rsidRPr="00313403">
        <w:rPr>
          <w:rFonts w:ascii="GHEA Grapalat" w:hAnsi="GHEA Grapalat"/>
          <w:i/>
        </w:rPr>
        <w:t>;</w:t>
      </w:r>
    </w:p>
    <w:p w:rsidR="00683F11" w:rsidRPr="0092041F" w:rsidRDefault="00683F11"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831FD8">
        <w:rPr>
          <w:rFonts w:ascii="GHEA Grapalat" w:hAnsi="GHEA Grapalat"/>
          <w:i/>
        </w:rPr>
        <w:t>О</w:t>
      </w:r>
      <w:r w:rsidRPr="00763113">
        <w:rPr>
          <w:rFonts w:ascii="GHEA Grapalat" w:hAnsi="GHEA Grapalat"/>
          <w:i/>
        </w:rPr>
        <w:t xml:space="preserve">беспечение </w:t>
      </w:r>
      <w:r w:rsidRPr="00831FD8">
        <w:rPr>
          <w:rFonts w:ascii="GHEA Grapalat" w:hAnsi="GHEA Grapalat"/>
          <w:i/>
        </w:rPr>
        <w:t>к</w:t>
      </w:r>
      <w:r w:rsidRPr="00763113">
        <w:rPr>
          <w:rFonts w:ascii="GHEA Grapalat" w:hAnsi="GHEA Grapalat"/>
          <w:i/>
        </w:rPr>
        <w:t>валификаци</w:t>
      </w:r>
      <w:r w:rsidRPr="00831FD8">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83F11" w:rsidRPr="008F43E8" w:rsidRDefault="00683F11" w:rsidP="00C67FAB">
      <w:pPr>
        <w:pStyle w:val="af2"/>
        <w:jc w:val="both"/>
        <w:rPr>
          <w:rFonts w:ascii="GHEA Grapalat" w:hAnsi="GHEA Grapalat"/>
          <w:i/>
        </w:rPr>
      </w:pPr>
    </w:p>
  </w:footnote>
  <w:footnote w:id="10">
    <w:p w:rsidR="00683F11" w:rsidRPr="00511966" w:rsidRDefault="00683F11"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683F11" w:rsidRPr="008E4439" w:rsidRDefault="00683F11"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683F11" w:rsidRPr="000811C1" w:rsidRDefault="00683F11" w:rsidP="0027573B">
      <w:pPr>
        <w:pStyle w:val="af2"/>
        <w:rPr>
          <w:rFonts w:ascii="Sylfaen" w:hAnsi="Sylfaen"/>
          <w:sz w:val="18"/>
          <w:szCs w:val="18"/>
        </w:rPr>
      </w:pPr>
    </w:p>
  </w:footnote>
  <w:footnote w:id="12">
    <w:p w:rsidR="00683F11" w:rsidRPr="00A31673" w:rsidRDefault="00683F11">
      <w:pPr>
        <w:pStyle w:val="af2"/>
      </w:pPr>
    </w:p>
  </w:footnote>
  <w:footnote w:id="13">
    <w:p w:rsidR="00683F11" w:rsidRPr="00900E5A" w:rsidRDefault="00683F11">
      <w:pPr>
        <w:pStyle w:val="af2"/>
      </w:pPr>
    </w:p>
  </w:footnote>
  <w:footnote w:id="14">
    <w:p w:rsidR="00683F11" w:rsidRDefault="00683F11"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83F11" w:rsidRDefault="00683F11" w:rsidP="006B3E56">
      <w:pPr>
        <w:pStyle w:val="af2"/>
        <w:rPr>
          <w:rFonts w:asciiTheme="minorHAnsi" w:hAnsiTheme="minorHAnsi"/>
          <w:lang w:val="af-ZA"/>
        </w:rPr>
      </w:pPr>
    </w:p>
  </w:footnote>
  <w:footnote w:id="15">
    <w:p w:rsidR="00683F11" w:rsidRPr="00990559" w:rsidRDefault="00683F11">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683F11" w:rsidRPr="00D3436F" w:rsidRDefault="00683F11" w:rsidP="003C670C">
      <w:pPr>
        <w:widowControl w:val="0"/>
        <w:ind w:right="309"/>
        <w:jc w:val="both"/>
        <w:rPr>
          <w:rFonts w:ascii="GHEA Grapalat" w:hAnsi="GHEA Grapalat"/>
          <w:i/>
          <w:sz w:val="20"/>
          <w:szCs w:val="20"/>
          <w:lang w:val="es-ES"/>
        </w:rPr>
      </w:pPr>
    </w:p>
    <w:p w:rsidR="00683F11" w:rsidRPr="00D3436F" w:rsidRDefault="00683F11">
      <w:pPr>
        <w:pStyle w:val="af2"/>
        <w:rPr>
          <w:lang w:val="es-ES"/>
        </w:rPr>
      </w:pPr>
    </w:p>
  </w:footnote>
  <w:footnote w:id="17">
    <w:p w:rsidR="00683F11" w:rsidRPr="008842CE" w:rsidRDefault="00683F11" w:rsidP="003D2FE2">
      <w:pPr>
        <w:pStyle w:val="af2"/>
        <w:jc w:val="both"/>
      </w:pPr>
    </w:p>
  </w:footnote>
  <w:footnote w:id="18">
    <w:p w:rsidR="00683F11" w:rsidRPr="008842CE" w:rsidRDefault="00683F11" w:rsidP="000A214C">
      <w:pPr>
        <w:pStyle w:val="af2"/>
        <w:jc w:val="both"/>
      </w:pPr>
    </w:p>
  </w:footnote>
  <w:footnote w:id="19">
    <w:p w:rsidR="00683F11" w:rsidRPr="00124BE9" w:rsidRDefault="00683F11" w:rsidP="00BB28C8">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83F11" w:rsidRPr="00124BE9" w:rsidRDefault="00683F11" w:rsidP="00BB28C8">
      <w:pPr>
        <w:pStyle w:val="af2"/>
        <w:widowControl w:val="0"/>
        <w:jc w:val="both"/>
        <w:rPr>
          <w:rFonts w:ascii="GHEA Grapalat" w:hAnsi="GHEA Grapalat"/>
          <w:lang w:val="hy-AM"/>
        </w:rPr>
      </w:pPr>
    </w:p>
  </w:footnote>
  <w:footnote w:id="20">
    <w:p w:rsidR="00683F11" w:rsidRPr="00124BE9" w:rsidRDefault="00683F11"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683F11" w:rsidRPr="00124BE9" w:rsidRDefault="00683F11"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683F11" w:rsidRPr="00124BE9" w:rsidRDefault="00683F11" w:rsidP="00BB28C8">
      <w:pPr>
        <w:pStyle w:val="af2"/>
        <w:widowControl w:val="0"/>
        <w:jc w:val="both"/>
        <w:rPr>
          <w:rFonts w:ascii="GHEA Grapalat" w:hAnsi="GHEA Grapalat"/>
          <w:lang w:val="hy-AM"/>
        </w:rPr>
      </w:pPr>
    </w:p>
  </w:footnote>
  <w:footnote w:id="22">
    <w:p w:rsidR="00683F11" w:rsidRPr="00124BE9" w:rsidRDefault="00683F11" w:rsidP="00BB28C8">
      <w:pPr>
        <w:pStyle w:val="af2"/>
        <w:widowControl w:val="0"/>
        <w:jc w:val="both"/>
        <w:rPr>
          <w:rFonts w:ascii="GHEA Grapalat" w:hAnsi="GHEA Grapalat"/>
          <w:lang w:val="hy-AM"/>
        </w:rPr>
      </w:pPr>
    </w:p>
  </w:footnote>
  <w:footnote w:id="23">
    <w:p w:rsidR="00683F11" w:rsidRPr="00124BE9" w:rsidRDefault="00683F11" w:rsidP="00BB28C8">
      <w:pPr>
        <w:pStyle w:val="af2"/>
        <w:widowControl w:val="0"/>
        <w:jc w:val="both"/>
        <w:rPr>
          <w:rFonts w:ascii="GHEA Grapalat" w:hAnsi="GHEA Grapalat"/>
          <w:lang w:val="hy-AM"/>
        </w:rPr>
      </w:pPr>
    </w:p>
  </w:footnote>
  <w:footnote w:id="24">
    <w:p w:rsidR="00683F11" w:rsidRPr="00AC7DC5" w:rsidRDefault="00683F11"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683F11" w:rsidRPr="00552088" w:rsidRDefault="00683F11"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83F11" w:rsidRPr="004078D0" w:rsidRDefault="00683F11" w:rsidP="00BB28C8">
      <w:pPr>
        <w:pStyle w:val="af2"/>
        <w:widowControl w:val="0"/>
        <w:jc w:val="both"/>
        <w:rPr>
          <w:rFonts w:ascii="GHEA Grapalat" w:hAnsi="GHEA Grapalat"/>
          <w:sz w:val="2"/>
          <w:szCs w:val="2"/>
          <w:lang w:val="hy-AM"/>
        </w:rPr>
      </w:pPr>
    </w:p>
    <w:p w:rsidR="00683F11" w:rsidRPr="004078D0" w:rsidRDefault="00683F11" w:rsidP="00BB28C8">
      <w:pPr>
        <w:pStyle w:val="af2"/>
        <w:widowControl w:val="0"/>
        <w:jc w:val="both"/>
        <w:rPr>
          <w:rFonts w:ascii="GHEA Grapalat" w:hAnsi="GHEA Grapalat"/>
          <w:sz w:val="2"/>
          <w:szCs w:val="2"/>
          <w:lang w:val="hy-AM"/>
        </w:rPr>
      </w:pPr>
    </w:p>
  </w:footnote>
  <w:footnote w:id="25">
    <w:p w:rsidR="00683F11" w:rsidRPr="00124BE9" w:rsidRDefault="00683F11" w:rsidP="00BB28C8">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683F11" w:rsidRPr="00124BE9" w:rsidRDefault="00683F11"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683F11" w:rsidRPr="00124BE9" w:rsidRDefault="00683F11"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83F11" w:rsidRPr="001C4E24" w:rsidRDefault="00683F11" w:rsidP="00BB28C8">
      <w:pPr>
        <w:pStyle w:val="af2"/>
        <w:rPr>
          <w:lang w:val="hy-AM"/>
        </w:rPr>
      </w:pPr>
    </w:p>
  </w:footnote>
  <w:footnote w:id="28">
    <w:p w:rsidR="00683F11" w:rsidRPr="00124BE9" w:rsidRDefault="00683F11" w:rsidP="00BB28C8">
      <w:pPr>
        <w:pStyle w:val="af2"/>
        <w:widowControl w:val="0"/>
        <w:jc w:val="both"/>
        <w:rPr>
          <w:rFonts w:ascii="GHEA Grapalat" w:hAnsi="GHEA Grapalat"/>
          <w:i/>
          <w:lang w:val="hy-AM" w:eastAsia="en-US"/>
        </w:rPr>
      </w:pPr>
      <w:r>
        <w:rPr>
          <w:rStyle w:val="af6"/>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683F11" w:rsidRPr="00124BE9" w:rsidRDefault="00683F11"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683F11" w:rsidRPr="00124BE9" w:rsidRDefault="00683F11" w:rsidP="00BB28C8">
      <w:pPr>
        <w:pStyle w:val="af2"/>
        <w:widowControl w:val="0"/>
      </w:pPr>
      <w:r w:rsidRPr="00124BE9">
        <w:rPr>
          <w:rStyle w:val="af6"/>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0">
    <w:p w:rsidR="00683F11" w:rsidRPr="00124BE9" w:rsidRDefault="00683F11" w:rsidP="00BB28C8">
      <w:pPr>
        <w:pStyle w:val="af2"/>
        <w:widowControl w:val="0"/>
        <w:jc w:val="both"/>
      </w:pPr>
    </w:p>
  </w:footnote>
  <w:footnote w:id="31">
    <w:p w:rsidR="00683F11" w:rsidRPr="00124BE9" w:rsidRDefault="00683F11" w:rsidP="00BB28C8">
      <w:pPr>
        <w:pStyle w:val="af2"/>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7F43"/>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178"/>
    <w:rsid w:val="00104861"/>
    <w:rsid w:val="0010508D"/>
    <w:rsid w:val="0010519D"/>
    <w:rsid w:val="00106365"/>
    <w:rsid w:val="00106D44"/>
    <w:rsid w:val="00106DEE"/>
    <w:rsid w:val="00110534"/>
    <w:rsid w:val="00110D13"/>
    <w:rsid w:val="00111FFB"/>
    <w:rsid w:val="00112A66"/>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6CF7"/>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0152"/>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11A"/>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A1"/>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3661"/>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D4"/>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691"/>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164"/>
    <w:rsid w:val="00671A82"/>
    <w:rsid w:val="00672E18"/>
    <w:rsid w:val="0067389F"/>
    <w:rsid w:val="00673BD3"/>
    <w:rsid w:val="00673D0A"/>
    <w:rsid w:val="00674E7A"/>
    <w:rsid w:val="00675740"/>
    <w:rsid w:val="0067579A"/>
    <w:rsid w:val="00676178"/>
    <w:rsid w:val="00677658"/>
    <w:rsid w:val="00681F45"/>
    <w:rsid w:val="00682E8D"/>
    <w:rsid w:val="00682F00"/>
    <w:rsid w:val="00683F11"/>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968"/>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333"/>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4D22"/>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574B"/>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0843"/>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0EE5"/>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234"/>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0C1D"/>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917"/>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1CF"/>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55E6"/>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6E47"/>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63D"/>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3D06"/>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2E0"/>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1262-3971-4BE8-BA1F-01DDC90E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72</Pages>
  <Words>18212</Words>
  <Characters>103812</Characters>
  <Application>Microsoft Office Word</Application>
  <DocSecurity>0</DocSecurity>
  <Lines>865</Lines>
  <Paragraphs>243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121781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40</cp:revision>
  <cp:lastPrinted>2018-02-16T07:12:00Z</cp:lastPrinted>
  <dcterms:created xsi:type="dcterms:W3CDTF">2020-07-11T07:58:00Z</dcterms:created>
  <dcterms:modified xsi:type="dcterms:W3CDTF">2020-07-11T08:33:00Z</dcterms:modified>
</cp:coreProperties>
</file>